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252" w:type="dxa"/>
        <w:tblCellMar>
          <w:left w:w="0" w:type="dxa"/>
          <w:right w:w="0" w:type="dxa"/>
        </w:tblCellMar>
        <w:tblLook w:val="0000" w:firstRow="0" w:lastRow="0" w:firstColumn="0" w:lastColumn="0" w:noHBand="0" w:noVBand="0"/>
      </w:tblPr>
      <w:tblGrid>
        <w:gridCol w:w="2716"/>
        <w:gridCol w:w="7724"/>
      </w:tblGrid>
      <w:tr w:rsidR="00775309" w:rsidRPr="007C6286" w14:paraId="7B954FAD" w14:textId="77777777" w:rsidTr="00276E7D">
        <w:trPr>
          <w:trHeight w:val="80"/>
        </w:trPr>
        <w:tc>
          <w:tcPr>
            <w:tcW w:w="2716" w:type="dxa"/>
            <w:shd w:val="clear" w:color="auto" w:fill="B3B3B3"/>
            <w:tcMar>
              <w:top w:w="0" w:type="dxa"/>
              <w:left w:w="108" w:type="dxa"/>
              <w:bottom w:w="0" w:type="dxa"/>
              <w:right w:w="108" w:type="dxa"/>
            </w:tcMar>
          </w:tcPr>
          <w:p w14:paraId="1AC8CCD0" w14:textId="77777777" w:rsidR="00775309" w:rsidRPr="007C6286" w:rsidRDefault="00775309" w:rsidP="00276E7D">
            <w:pPr>
              <w:rPr>
                <w:rFonts w:ascii="Geneva" w:hAnsi="Geneva"/>
              </w:rPr>
            </w:pPr>
          </w:p>
        </w:tc>
        <w:tc>
          <w:tcPr>
            <w:tcW w:w="7724" w:type="dxa"/>
            <w:shd w:val="clear" w:color="auto" w:fill="B3B3B3"/>
            <w:tcMar>
              <w:top w:w="0" w:type="dxa"/>
              <w:left w:w="108" w:type="dxa"/>
              <w:bottom w:w="0" w:type="dxa"/>
              <w:right w:w="108" w:type="dxa"/>
            </w:tcMar>
          </w:tcPr>
          <w:p w14:paraId="24661737" w14:textId="77777777" w:rsidR="00775309" w:rsidRPr="007C6286" w:rsidRDefault="00775309" w:rsidP="00276E7D">
            <w:pPr>
              <w:rPr>
                <w:rFonts w:ascii="Geneva" w:hAnsi="Geneva"/>
              </w:rPr>
            </w:pPr>
          </w:p>
        </w:tc>
      </w:tr>
      <w:tr w:rsidR="00775309" w:rsidRPr="007C6286" w14:paraId="336F8D8E" w14:textId="77777777" w:rsidTr="00276E7D">
        <w:trPr>
          <w:trHeight w:val="1562"/>
        </w:trPr>
        <w:tc>
          <w:tcPr>
            <w:tcW w:w="2716" w:type="dxa"/>
            <w:tcMar>
              <w:top w:w="0" w:type="dxa"/>
              <w:left w:w="108" w:type="dxa"/>
              <w:bottom w:w="0" w:type="dxa"/>
              <w:right w:w="108" w:type="dxa"/>
            </w:tcMar>
          </w:tcPr>
          <w:p w14:paraId="2A1E909E" w14:textId="77777777" w:rsidR="00775309" w:rsidRPr="007C6286" w:rsidRDefault="00775309" w:rsidP="00276E7D">
            <w:pPr>
              <w:jc w:val="center"/>
              <w:rPr>
                <w:rFonts w:ascii="Geneva" w:hAnsi="Geneva"/>
              </w:rPr>
            </w:pPr>
            <w:r w:rsidRPr="007C6286">
              <w:t> </w:t>
            </w:r>
            <w:r w:rsidRPr="007C6286">
              <w:object w:dxaOrig="3105" w:dyaOrig="3420" w14:anchorId="03E30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104pt" o:ole="">
                  <v:imagedata r:id="rId6" o:title=""/>
                </v:shape>
                <o:OLEObject Type="Embed" ProgID="PBrush" ShapeID="_x0000_i1025" DrawAspect="Content" ObjectID="_1591704987" r:id="rId7"/>
              </w:object>
            </w:r>
          </w:p>
        </w:tc>
        <w:tc>
          <w:tcPr>
            <w:tcW w:w="7724" w:type="dxa"/>
            <w:tcMar>
              <w:top w:w="0" w:type="dxa"/>
              <w:left w:w="108" w:type="dxa"/>
              <w:bottom w:w="0" w:type="dxa"/>
              <w:right w:w="108" w:type="dxa"/>
            </w:tcMar>
            <w:vAlign w:val="center"/>
          </w:tcPr>
          <w:p w14:paraId="719EBF1C" w14:textId="77777777" w:rsidR="00775309" w:rsidRPr="00BC0742" w:rsidRDefault="00775309" w:rsidP="00276E7D">
            <w:pPr>
              <w:rPr>
                <w:b/>
                <w:bCs/>
                <w:lang w:val="it-IT"/>
              </w:rPr>
            </w:pPr>
            <w:r w:rsidRPr="00BC0742">
              <w:rPr>
                <w:b/>
                <w:bCs/>
              </w:rPr>
              <w:t xml:space="preserve">Ivanhoe Northcote Canoe Club Inc. </w:t>
            </w:r>
            <w:r w:rsidRPr="00BC0742">
              <w:rPr>
                <w:b/>
                <w:bCs/>
                <w:lang w:val="it-IT"/>
              </w:rPr>
              <w:t>A0008830P</w:t>
            </w:r>
          </w:p>
          <w:p w14:paraId="72167A79" w14:textId="77777777" w:rsidR="00775309" w:rsidRPr="00BC0742" w:rsidRDefault="00775309" w:rsidP="00276E7D">
            <w:pPr>
              <w:rPr>
                <w:b/>
                <w:bCs/>
                <w:lang w:val="it-IT"/>
              </w:rPr>
            </w:pPr>
            <w:r w:rsidRPr="00BC0742">
              <w:rPr>
                <w:b/>
                <w:bCs/>
                <w:lang w:val="it-IT"/>
              </w:rPr>
              <w:t>PO Box 180, IVANHOE, 3079</w:t>
            </w:r>
          </w:p>
          <w:p w14:paraId="636563F9" w14:textId="77777777" w:rsidR="00775309" w:rsidRPr="00BC0742" w:rsidRDefault="00775309" w:rsidP="00276E7D">
            <w:pPr>
              <w:rPr>
                <w:b/>
                <w:bCs/>
                <w:lang w:val="it-IT"/>
              </w:rPr>
            </w:pPr>
            <w:r w:rsidRPr="00BC0742">
              <w:rPr>
                <w:b/>
                <w:bCs/>
                <w:lang w:val="it-IT"/>
              </w:rPr>
              <w:t>ABN: 35 350 725 748</w:t>
            </w:r>
          </w:p>
          <w:p w14:paraId="43B93693" w14:textId="77777777" w:rsidR="00775309" w:rsidRPr="007C6286" w:rsidRDefault="00775309" w:rsidP="00276E7D">
            <w:pPr>
              <w:rPr>
                <w:rFonts w:ascii="Geneva" w:hAnsi="Geneva"/>
              </w:rPr>
            </w:pPr>
            <w:r w:rsidRPr="00BC0742">
              <w:rPr>
                <w:b/>
                <w:bCs/>
              </w:rPr>
              <w:t>Affiliated with Canoeing Victoria</w:t>
            </w:r>
          </w:p>
        </w:tc>
      </w:tr>
      <w:tr w:rsidR="00775309" w:rsidRPr="007C6286" w14:paraId="30CCFE8A" w14:textId="77777777" w:rsidTr="00276E7D">
        <w:trPr>
          <w:trHeight w:val="104"/>
        </w:trPr>
        <w:tc>
          <w:tcPr>
            <w:tcW w:w="2716" w:type="dxa"/>
            <w:shd w:val="clear" w:color="auto" w:fill="B3B3B3"/>
            <w:tcMar>
              <w:top w:w="0" w:type="dxa"/>
              <w:left w:w="108" w:type="dxa"/>
              <w:bottom w:w="0" w:type="dxa"/>
              <w:right w:w="108" w:type="dxa"/>
            </w:tcMar>
          </w:tcPr>
          <w:p w14:paraId="5996467E" w14:textId="77777777" w:rsidR="00775309" w:rsidRPr="007C6286" w:rsidRDefault="00775309" w:rsidP="00276E7D">
            <w:pPr>
              <w:rPr>
                <w:rFonts w:ascii="Geneva" w:hAnsi="Geneva"/>
              </w:rPr>
            </w:pPr>
          </w:p>
        </w:tc>
        <w:tc>
          <w:tcPr>
            <w:tcW w:w="7724" w:type="dxa"/>
            <w:shd w:val="clear" w:color="auto" w:fill="B3B3B3"/>
            <w:tcMar>
              <w:top w:w="0" w:type="dxa"/>
              <w:left w:w="108" w:type="dxa"/>
              <w:bottom w:w="0" w:type="dxa"/>
              <w:right w:w="108" w:type="dxa"/>
            </w:tcMar>
          </w:tcPr>
          <w:p w14:paraId="751B3BAB" w14:textId="77777777" w:rsidR="00775309" w:rsidRPr="007C6286" w:rsidRDefault="00775309" w:rsidP="00276E7D">
            <w:pPr>
              <w:rPr>
                <w:rFonts w:ascii="Geneva" w:hAnsi="Geneva"/>
              </w:rPr>
            </w:pPr>
          </w:p>
        </w:tc>
      </w:tr>
    </w:tbl>
    <w:p w14:paraId="434DD1DE" w14:textId="77777777" w:rsidR="00775309" w:rsidRDefault="00775309" w:rsidP="00775309">
      <w:pPr>
        <w:jc w:val="center"/>
        <w:rPr>
          <w:b/>
        </w:rPr>
      </w:pPr>
    </w:p>
    <w:p w14:paraId="1B791468" w14:textId="77777777" w:rsidR="00775309" w:rsidRDefault="00BB3B28" w:rsidP="00775309">
      <w:pPr>
        <w:jc w:val="center"/>
        <w:rPr>
          <w:b/>
        </w:rPr>
      </w:pPr>
      <w:r>
        <w:rPr>
          <w:b/>
        </w:rPr>
        <w:t>Minutes</w:t>
      </w:r>
    </w:p>
    <w:p w14:paraId="0F109CB2" w14:textId="76638F69" w:rsidR="00775309" w:rsidRPr="001F231A" w:rsidRDefault="007B703F" w:rsidP="00775309">
      <w:pPr>
        <w:jc w:val="center"/>
        <w:rPr>
          <w:b/>
        </w:rPr>
      </w:pPr>
      <w:r>
        <w:rPr>
          <w:b/>
        </w:rPr>
        <w:t>21 June</w:t>
      </w:r>
      <w:r w:rsidR="00775309">
        <w:rPr>
          <w:b/>
        </w:rPr>
        <w:t xml:space="preserve"> 2018</w:t>
      </w:r>
    </w:p>
    <w:p w14:paraId="0B581403" w14:textId="77777777" w:rsidR="00775309" w:rsidRDefault="00775309" w:rsidP="00775309">
      <w:pPr>
        <w:jc w:val="center"/>
        <w:rPr>
          <w:b/>
        </w:rPr>
      </w:pPr>
      <w:r>
        <w:rPr>
          <w:b/>
        </w:rPr>
        <w:t>Grandview Hotel, Fairfield</w:t>
      </w:r>
    </w:p>
    <w:p w14:paraId="4D04652C" w14:textId="77777777" w:rsidR="00775309" w:rsidRPr="00C55A3E" w:rsidRDefault="00775309" w:rsidP="00775309">
      <w:pPr>
        <w:rPr>
          <w:i/>
        </w:rPr>
      </w:pPr>
      <w:r w:rsidRPr="00C55A3E">
        <w:rPr>
          <w:i/>
        </w:rPr>
        <w:t>Areas of focus for 2018;</w:t>
      </w:r>
    </w:p>
    <w:p w14:paraId="3CAA17A9" w14:textId="77777777" w:rsidR="00775309" w:rsidRPr="00C55A3E" w:rsidRDefault="00775309" w:rsidP="00775309">
      <w:pPr>
        <w:pStyle w:val="ListParagraph"/>
        <w:numPr>
          <w:ilvl w:val="2"/>
          <w:numId w:val="2"/>
        </w:numPr>
        <w:rPr>
          <w:i/>
        </w:rPr>
      </w:pPr>
      <w:r w:rsidRPr="00C55A3E">
        <w:rPr>
          <w:i/>
        </w:rPr>
        <w:t>Creation of a more comprehensive coaching and squad structure</w:t>
      </w:r>
    </w:p>
    <w:p w14:paraId="645A7D98" w14:textId="77777777" w:rsidR="00775309" w:rsidRPr="00C55A3E" w:rsidRDefault="00775309" w:rsidP="00775309">
      <w:pPr>
        <w:pStyle w:val="ListParagraph"/>
        <w:numPr>
          <w:ilvl w:val="2"/>
          <w:numId w:val="2"/>
        </w:numPr>
        <w:rPr>
          <w:i/>
        </w:rPr>
      </w:pPr>
      <w:r w:rsidRPr="00C55A3E">
        <w:rPr>
          <w:i/>
        </w:rPr>
        <w:t>Improved clubhouse facilities</w:t>
      </w:r>
    </w:p>
    <w:p w14:paraId="7E9109D4" w14:textId="77777777" w:rsidR="00775309" w:rsidRPr="00C55A3E" w:rsidRDefault="00775309" w:rsidP="00775309">
      <w:pPr>
        <w:pStyle w:val="ListParagraph"/>
        <w:numPr>
          <w:ilvl w:val="2"/>
          <w:numId w:val="2"/>
        </w:numPr>
        <w:rPr>
          <w:i/>
        </w:rPr>
      </w:pPr>
      <w:r w:rsidRPr="00C55A3E">
        <w:rPr>
          <w:i/>
        </w:rPr>
        <w:t>Improved communication to members and the wider community</w:t>
      </w:r>
    </w:p>
    <w:p w14:paraId="1D331383" w14:textId="77777777" w:rsidR="00775309" w:rsidRDefault="00775309" w:rsidP="00775309">
      <w:pPr>
        <w:rPr>
          <w:b/>
        </w:rPr>
      </w:pPr>
      <w:r>
        <w:rPr>
          <w:b/>
        </w:rPr>
        <w:t>Attendees &amp; Apologies.</w:t>
      </w:r>
    </w:p>
    <w:p w14:paraId="4B80480E" w14:textId="7DF422FC" w:rsidR="00775309" w:rsidRDefault="00775309" w:rsidP="00775309">
      <w:r w:rsidRPr="00775309">
        <w:t>Apologies</w:t>
      </w:r>
      <w:r w:rsidR="00EA4A09">
        <w:t>:</w:t>
      </w:r>
      <w:r w:rsidR="00BB3B28">
        <w:t xml:space="preserve"> </w:t>
      </w:r>
      <w:r w:rsidR="00BB3B28" w:rsidRPr="00775309">
        <w:t>Suzanne</w:t>
      </w:r>
      <w:r w:rsidR="00BB3B28">
        <w:t xml:space="preserve"> Lipe</w:t>
      </w:r>
      <w:r w:rsidR="00BB3B28" w:rsidRPr="00775309">
        <w:t>,</w:t>
      </w:r>
      <w:r w:rsidR="00BB3B28">
        <w:t xml:space="preserve"> </w:t>
      </w:r>
      <w:r w:rsidRPr="00775309">
        <w:t>Sally</w:t>
      </w:r>
      <w:r w:rsidR="00BB3B28">
        <w:t xml:space="preserve"> Miller</w:t>
      </w:r>
      <w:r w:rsidRPr="00775309">
        <w:t xml:space="preserve">, </w:t>
      </w:r>
      <w:r w:rsidR="007B703F">
        <w:t>Megan Macko</w:t>
      </w:r>
      <w:r w:rsidR="00EA4A09">
        <w:t>, Stephanie Langley, Ken Guthrie</w:t>
      </w:r>
      <w:r w:rsidR="00277E94">
        <w:t>, Candice Charles, Brianna Jones, Gill Hilton</w:t>
      </w:r>
    </w:p>
    <w:p w14:paraId="13591529" w14:textId="39E5A985" w:rsidR="00775309" w:rsidRPr="00EA4A09" w:rsidRDefault="00775309" w:rsidP="00775309">
      <w:pPr>
        <w:rPr>
          <w:color w:val="FF0000"/>
        </w:rPr>
      </w:pPr>
      <w:r>
        <w:t xml:space="preserve">Attendees: </w:t>
      </w:r>
      <w:r w:rsidR="00BB3B28">
        <w:t xml:space="preserve">Geoff Baird, Debbie Bennett, Arabella Eyre, Rob Godwin, </w:t>
      </w:r>
      <w:r w:rsidR="007B703F">
        <w:t>Hannah Scott</w:t>
      </w:r>
      <w:r w:rsidR="00EA4A09">
        <w:t xml:space="preserve">, </w:t>
      </w:r>
      <w:del w:id="0" w:author="Deborah Bennett" w:date="2018-06-28T15:26:00Z">
        <w:r w:rsidR="00EA4A09" w:rsidDel="00E63C41">
          <w:delText>Larwie</w:delText>
        </w:r>
      </w:del>
      <w:ins w:id="1" w:author="Deborah Bennett" w:date="2018-06-28T15:26:00Z">
        <w:r w:rsidR="00E63C41">
          <w:t>Lawrie</w:t>
        </w:r>
      </w:ins>
      <w:r w:rsidR="00EA4A09">
        <w:t xml:space="preserve"> </w:t>
      </w:r>
      <w:del w:id="2" w:author="Deborah Bennett" w:date="2018-06-28T15:26:00Z">
        <w:r w:rsidR="00EA4A09" w:rsidDel="00E63C41">
          <w:delText>Cheowet</w:delText>
        </w:r>
        <w:r w:rsidR="00277E94" w:rsidDel="00E63C41">
          <w:delText>h</w:delText>
        </w:r>
      </w:del>
      <w:ins w:id="3" w:author="Deborah Bennett" w:date="2018-06-28T15:26:00Z">
        <w:r w:rsidR="00E63C41">
          <w:t>Chenoweth</w:t>
        </w:r>
      </w:ins>
    </w:p>
    <w:p w14:paraId="3E164524" w14:textId="51A842C9" w:rsidR="007B703F" w:rsidRPr="00EA4A09" w:rsidRDefault="00775309" w:rsidP="00760AC0">
      <w:r>
        <w:rPr>
          <w:b/>
        </w:rPr>
        <w:t>Acceptance of minutes of the previous meeting</w:t>
      </w:r>
      <w:r w:rsidR="00BB3B28">
        <w:rPr>
          <w:b/>
        </w:rPr>
        <w:t xml:space="preserve"> </w:t>
      </w:r>
      <w:r w:rsidR="00BB3B28">
        <w:t xml:space="preserve">– </w:t>
      </w:r>
      <w:r w:rsidR="00EA4A09">
        <w:t>Rob moved, Geoff seconded</w:t>
      </w:r>
    </w:p>
    <w:p w14:paraId="0ED1E02E" w14:textId="77777777" w:rsidR="00760AC0" w:rsidRPr="00760AC0" w:rsidRDefault="00760AC0" w:rsidP="00760AC0">
      <w:pPr>
        <w:rPr>
          <w:b/>
        </w:rPr>
      </w:pPr>
      <w:r w:rsidRPr="00760AC0">
        <w:rPr>
          <w:b/>
        </w:rPr>
        <w:t>Correspondence:</w:t>
      </w:r>
    </w:p>
    <w:p w14:paraId="7767511D" w14:textId="68A80663" w:rsidR="007B703F" w:rsidRDefault="00EA4A09" w:rsidP="00EA4A09">
      <w:pPr>
        <w:pStyle w:val="ListParagraph"/>
        <w:numPr>
          <w:ilvl w:val="0"/>
          <w:numId w:val="7"/>
        </w:numPr>
      </w:pPr>
      <w:r w:rsidRPr="00EA4A09">
        <w:t>WWC Check for Sally</w:t>
      </w:r>
    </w:p>
    <w:p w14:paraId="110A05D2" w14:textId="61317AED" w:rsidR="00EA4A09" w:rsidRDefault="00EA4A09" w:rsidP="00EA4A09">
      <w:pPr>
        <w:pStyle w:val="ListParagraph"/>
        <w:numPr>
          <w:ilvl w:val="0"/>
          <w:numId w:val="7"/>
        </w:numPr>
      </w:pPr>
      <w:r>
        <w:t>Letter from Council, we may start the renovation. Electrical works bei</w:t>
      </w:r>
      <w:r w:rsidR="00277E94">
        <w:t>ng conducted by the council.</w:t>
      </w:r>
    </w:p>
    <w:p w14:paraId="52A086F9" w14:textId="13D235D9" w:rsidR="00EA4A09" w:rsidRDefault="00EA4A09" w:rsidP="00EA4A09">
      <w:pPr>
        <w:pStyle w:val="ListParagraph"/>
        <w:numPr>
          <w:ilvl w:val="0"/>
          <w:numId w:val="7"/>
        </w:numPr>
      </w:pPr>
      <w:r>
        <w:t>Via email, invitation to apply for community fund</w:t>
      </w:r>
      <w:r w:rsidR="00277E94">
        <w:t xml:space="preserve"> which are s</w:t>
      </w:r>
      <w:r w:rsidR="00365D3E">
        <w:t>mall grants (up to approximately $10,000) given out for many categories.</w:t>
      </w:r>
    </w:p>
    <w:p w14:paraId="4CB226DA" w14:textId="698952F5" w:rsidR="00365D3E" w:rsidRPr="00EA4A09" w:rsidRDefault="00365D3E" w:rsidP="00EA4A09">
      <w:pPr>
        <w:pStyle w:val="ListParagraph"/>
        <w:numPr>
          <w:ilvl w:val="0"/>
          <w:numId w:val="7"/>
        </w:numPr>
      </w:pPr>
      <w:r>
        <w:t>Rent bill to be passed on to Candice.</w:t>
      </w:r>
    </w:p>
    <w:p w14:paraId="334402D2" w14:textId="77777777" w:rsidR="00775309" w:rsidRPr="003170C2" w:rsidRDefault="00775309" w:rsidP="00775309">
      <w:pPr>
        <w:rPr>
          <w:b/>
        </w:rPr>
      </w:pPr>
      <w:r w:rsidRPr="003170C2">
        <w:rPr>
          <w:b/>
        </w:rPr>
        <w:t>Reports</w:t>
      </w:r>
    </w:p>
    <w:p w14:paraId="532CF9EB" w14:textId="77777777" w:rsidR="00775309" w:rsidRDefault="00775309" w:rsidP="00365D3E">
      <w:pPr>
        <w:rPr>
          <w:b/>
        </w:rPr>
      </w:pPr>
      <w:r w:rsidRPr="0018478E">
        <w:rPr>
          <w:b/>
          <w:u w:val="single"/>
        </w:rPr>
        <w:t>President</w:t>
      </w:r>
      <w:r w:rsidRPr="00D10B10">
        <w:rPr>
          <w:b/>
        </w:rPr>
        <w:t xml:space="preserve"> </w:t>
      </w:r>
      <w:r>
        <w:rPr>
          <w:b/>
        </w:rPr>
        <w:t>(Debbie Bennett)</w:t>
      </w:r>
    </w:p>
    <w:p w14:paraId="446F9B66" w14:textId="02686F6C" w:rsidR="00365D3E" w:rsidRPr="00365D3E" w:rsidRDefault="00365D3E" w:rsidP="00365D3E">
      <w:pPr>
        <w:pStyle w:val="ListParagraph"/>
        <w:numPr>
          <w:ilvl w:val="0"/>
          <w:numId w:val="3"/>
        </w:numPr>
        <w:rPr>
          <w:b/>
        </w:rPr>
      </w:pPr>
      <w:r>
        <w:t>W</w:t>
      </w:r>
      <w:r w:rsidRPr="00365D3E">
        <w:t>inter</w:t>
      </w:r>
      <w:r>
        <w:t xml:space="preserve"> solstice event last weekend went well.</w:t>
      </w:r>
    </w:p>
    <w:p w14:paraId="21F575BC" w14:textId="696EEBFC" w:rsidR="00365D3E" w:rsidRPr="00365D3E" w:rsidRDefault="00365D3E" w:rsidP="00365D3E">
      <w:pPr>
        <w:pStyle w:val="ListParagraph"/>
        <w:numPr>
          <w:ilvl w:val="0"/>
          <w:numId w:val="3"/>
        </w:numPr>
        <w:rPr>
          <w:b/>
        </w:rPr>
      </w:pPr>
      <w:r>
        <w:t>Amanda Stone called last week regarding improving our chances for the $80,000 grant. Increasing community involvement by having an open area which the community can use and having people join our junior program from disadvantaged groups in the City of Yarra.</w:t>
      </w:r>
    </w:p>
    <w:p w14:paraId="5F601F4D" w14:textId="32E53A7A" w:rsidR="00365D3E" w:rsidRPr="004558F8" w:rsidRDefault="00365D3E" w:rsidP="00365D3E">
      <w:pPr>
        <w:pStyle w:val="ListParagraph"/>
        <w:numPr>
          <w:ilvl w:val="0"/>
          <w:numId w:val="3"/>
        </w:numPr>
        <w:rPr>
          <w:b/>
        </w:rPr>
      </w:pPr>
      <w:r>
        <w:t>Deb has taken on role as event organiser for the race this weekend.</w:t>
      </w:r>
    </w:p>
    <w:p w14:paraId="44F7EC25" w14:textId="23F95D75" w:rsidR="004558F8" w:rsidRPr="004558F8" w:rsidRDefault="004558F8" w:rsidP="00365D3E">
      <w:pPr>
        <w:pStyle w:val="ListParagraph"/>
        <w:numPr>
          <w:ilvl w:val="0"/>
          <w:numId w:val="3"/>
        </w:numPr>
        <w:rPr>
          <w:b/>
        </w:rPr>
      </w:pPr>
      <w:r>
        <w:t>Reka</w:t>
      </w:r>
      <w:r w:rsidR="00277E94">
        <w:t>, INCC member and Juniors Coach,</w:t>
      </w:r>
      <w:r>
        <w:t xml:space="preserve"> came 4</w:t>
      </w:r>
      <w:r w:rsidRPr="004558F8">
        <w:rPr>
          <w:vertAlign w:val="superscript"/>
        </w:rPr>
        <w:t>th</w:t>
      </w:r>
      <w:r>
        <w:t xml:space="preserve"> at the short course and 6</w:t>
      </w:r>
      <w:r w:rsidRPr="004558F8">
        <w:rPr>
          <w:vertAlign w:val="superscript"/>
        </w:rPr>
        <w:t>th</w:t>
      </w:r>
      <w:r>
        <w:t xml:space="preserve"> in the long course at the recent ICF World Cup.</w:t>
      </w:r>
    </w:p>
    <w:p w14:paraId="3AC5DC5C" w14:textId="30831E75" w:rsidR="004558F8" w:rsidRPr="00365D3E" w:rsidRDefault="004558F8" w:rsidP="00365D3E">
      <w:pPr>
        <w:pStyle w:val="ListParagraph"/>
        <w:numPr>
          <w:ilvl w:val="0"/>
          <w:numId w:val="3"/>
        </w:numPr>
        <w:rPr>
          <w:b/>
        </w:rPr>
      </w:pPr>
      <w:r>
        <w:t>Dom, John and Deb participated in the Riverland</w:t>
      </w:r>
      <w:r w:rsidR="00277E94">
        <w:t xml:space="preserve"> marathon in South Australia</w:t>
      </w:r>
      <w:r>
        <w:t xml:space="preserve">. </w:t>
      </w:r>
    </w:p>
    <w:p w14:paraId="6D53797C" w14:textId="08A98395" w:rsidR="00775309" w:rsidRDefault="00775309" w:rsidP="00365D3E">
      <w:pPr>
        <w:rPr>
          <w:b/>
        </w:rPr>
      </w:pPr>
      <w:r w:rsidRPr="00365D3E">
        <w:rPr>
          <w:b/>
          <w:u w:val="single"/>
        </w:rPr>
        <w:t xml:space="preserve">Clubhouse Development Subcommittee </w:t>
      </w:r>
      <w:r w:rsidRPr="00365D3E">
        <w:rPr>
          <w:b/>
        </w:rPr>
        <w:t>(Debbie Bennett, Rob Godwin, Geoff Baird, Candice Charles)</w:t>
      </w:r>
    </w:p>
    <w:p w14:paraId="1FF6E5AD" w14:textId="77777777" w:rsidR="004558F8" w:rsidRDefault="004558F8" w:rsidP="004558F8">
      <w:pPr>
        <w:pStyle w:val="ListParagraph"/>
        <w:numPr>
          <w:ilvl w:val="0"/>
          <w:numId w:val="3"/>
        </w:numPr>
      </w:pPr>
      <w:r w:rsidRPr="00EA4A09">
        <w:lastRenderedPageBreak/>
        <w:t>Meeting at 11pm on Tuesday to view the works that have already been done in the roof.</w:t>
      </w:r>
    </w:p>
    <w:p w14:paraId="519FB9F9" w14:textId="31B22620" w:rsidR="007B703F" w:rsidRPr="004558F8" w:rsidRDefault="004558F8" w:rsidP="00D06005">
      <w:pPr>
        <w:pStyle w:val="ListParagraph"/>
        <w:numPr>
          <w:ilvl w:val="0"/>
          <w:numId w:val="3"/>
        </w:numPr>
      </w:pPr>
      <w:r>
        <w:t>Council has given go ahead to remove the wall but would like to continue to monitor its progress.</w:t>
      </w:r>
    </w:p>
    <w:p w14:paraId="7917666E" w14:textId="77777777" w:rsidR="007B703F" w:rsidRDefault="00775309" w:rsidP="00D06005">
      <w:pPr>
        <w:rPr>
          <w:b/>
        </w:rPr>
      </w:pPr>
      <w:r w:rsidRPr="0018478E">
        <w:rPr>
          <w:b/>
          <w:u w:val="single"/>
        </w:rPr>
        <w:t>Clubhouse</w:t>
      </w:r>
      <w:r>
        <w:rPr>
          <w:b/>
          <w:u w:val="single"/>
        </w:rPr>
        <w:t xml:space="preserve"> Co-ordinator </w:t>
      </w:r>
      <w:r w:rsidRPr="0018478E">
        <w:rPr>
          <w:b/>
        </w:rPr>
        <w:t>(Rob Godwin)</w:t>
      </w:r>
    </w:p>
    <w:p w14:paraId="1A6D5499" w14:textId="77777777" w:rsidR="004558F8" w:rsidRDefault="004558F8" w:rsidP="00D06005">
      <w:pPr>
        <w:rPr>
          <w:b/>
        </w:rPr>
      </w:pPr>
    </w:p>
    <w:p w14:paraId="7FAD6110" w14:textId="11C19076" w:rsidR="00775309" w:rsidRDefault="00775309" w:rsidP="00D06005">
      <w:pPr>
        <w:rPr>
          <w:b/>
        </w:rPr>
      </w:pPr>
      <w:r w:rsidRPr="0018478E">
        <w:rPr>
          <w:b/>
          <w:u w:val="single"/>
        </w:rPr>
        <w:t>Treasurer</w:t>
      </w:r>
      <w:r>
        <w:rPr>
          <w:b/>
          <w:u w:val="single"/>
        </w:rPr>
        <w:t xml:space="preserve"> </w:t>
      </w:r>
      <w:r>
        <w:rPr>
          <w:b/>
        </w:rPr>
        <w:t>(Candice Charles)</w:t>
      </w:r>
    </w:p>
    <w:p w14:paraId="3ED47958" w14:textId="313436E3" w:rsidR="007B703F" w:rsidRPr="006E73B4" w:rsidRDefault="00DA56E8" w:rsidP="00D06005">
      <w:pPr>
        <w:pStyle w:val="ListParagraph"/>
        <w:numPr>
          <w:ilvl w:val="0"/>
          <w:numId w:val="3"/>
        </w:numPr>
        <w:rPr>
          <w:b/>
        </w:rPr>
      </w:pPr>
      <w:r w:rsidRPr="00DA56E8">
        <w:t>Absent</w:t>
      </w:r>
    </w:p>
    <w:p w14:paraId="5049CDB6" w14:textId="77777777" w:rsidR="00775309" w:rsidRDefault="00775309" w:rsidP="00D06005">
      <w:pPr>
        <w:rPr>
          <w:b/>
        </w:rPr>
      </w:pPr>
      <w:r w:rsidRPr="00F256D4">
        <w:rPr>
          <w:b/>
          <w:u w:val="single"/>
        </w:rPr>
        <w:t xml:space="preserve">Boat Captain </w:t>
      </w:r>
      <w:r w:rsidRPr="00F256D4">
        <w:rPr>
          <w:b/>
        </w:rPr>
        <w:t>(Rob Godwin)</w:t>
      </w:r>
      <w:r>
        <w:rPr>
          <w:b/>
        </w:rPr>
        <w:t xml:space="preserve"> </w:t>
      </w:r>
    </w:p>
    <w:p w14:paraId="3A65A2FF" w14:textId="43BAC191" w:rsidR="00A54894" w:rsidRDefault="00277E94" w:rsidP="00F82A08">
      <w:pPr>
        <w:pStyle w:val="ListParagraph"/>
        <w:numPr>
          <w:ilvl w:val="0"/>
          <w:numId w:val="3"/>
        </w:numPr>
      </w:pPr>
      <w:r>
        <w:t>Boat n</w:t>
      </w:r>
      <w:r w:rsidR="00F82A08">
        <w:t>umber 22 has be</w:t>
      </w:r>
      <w:r w:rsidR="00DA56E8">
        <w:t>en dropped and requires r</w:t>
      </w:r>
      <w:r>
        <w:t>epairs, discussed with Steve Ve</w:t>
      </w:r>
      <w:r w:rsidR="00DA56E8">
        <w:t>gh.</w:t>
      </w:r>
    </w:p>
    <w:p w14:paraId="4E65773B" w14:textId="51DB0AAE" w:rsidR="00DA56E8" w:rsidRDefault="00277E94" w:rsidP="00F82A08">
      <w:pPr>
        <w:pStyle w:val="ListParagraph"/>
        <w:numPr>
          <w:ilvl w:val="0"/>
          <w:numId w:val="3"/>
        </w:numPr>
      </w:pPr>
      <w:r>
        <w:t>Discussed missing Rebel Pro seat with Steve Vegh</w:t>
      </w:r>
      <w:r w:rsidR="00DA56E8">
        <w:t>.</w:t>
      </w:r>
    </w:p>
    <w:p w14:paraId="631EDA30" w14:textId="31A548F7" w:rsidR="00DA56E8" w:rsidRDefault="00DA56E8" w:rsidP="00F82A08">
      <w:pPr>
        <w:pStyle w:val="ListParagraph"/>
        <w:numPr>
          <w:ilvl w:val="0"/>
          <w:numId w:val="3"/>
        </w:numPr>
      </w:pPr>
      <w:r>
        <w:t>Seats for K2 have been made by Lawrie.</w:t>
      </w:r>
    </w:p>
    <w:p w14:paraId="197D5FFD" w14:textId="5B3585D5" w:rsidR="00DA56E8" w:rsidRPr="00A54894" w:rsidRDefault="00DA56E8" w:rsidP="00F82A08">
      <w:pPr>
        <w:pStyle w:val="ListParagraph"/>
        <w:numPr>
          <w:ilvl w:val="0"/>
          <w:numId w:val="3"/>
        </w:numPr>
      </w:pPr>
      <w:r>
        <w:t xml:space="preserve">Need </w:t>
      </w:r>
      <w:r w:rsidR="00277E94">
        <w:t xml:space="preserve">more </w:t>
      </w:r>
      <w:r>
        <w:t>INCC stickers for boats.</w:t>
      </w:r>
    </w:p>
    <w:p w14:paraId="682AEF58" w14:textId="77777777" w:rsidR="00775309" w:rsidRPr="0018478E" w:rsidRDefault="00775309" w:rsidP="00D06005">
      <w:pPr>
        <w:rPr>
          <w:b/>
          <w:u w:val="single"/>
        </w:rPr>
      </w:pPr>
      <w:r w:rsidRPr="0018478E">
        <w:rPr>
          <w:b/>
          <w:u w:val="single"/>
        </w:rPr>
        <w:t>Coaching</w:t>
      </w:r>
      <w:r>
        <w:rPr>
          <w:b/>
          <w:u w:val="single"/>
        </w:rPr>
        <w:t xml:space="preserve"> </w:t>
      </w:r>
    </w:p>
    <w:p w14:paraId="522CF396" w14:textId="77777777" w:rsidR="00775309" w:rsidRPr="00DB5729" w:rsidRDefault="00775309" w:rsidP="00DB5729">
      <w:pPr>
        <w:ind w:left="360"/>
        <w:rPr>
          <w:b/>
        </w:rPr>
      </w:pPr>
      <w:r w:rsidRPr="00DB5729">
        <w:rPr>
          <w:b/>
        </w:rPr>
        <w:t>Adult Beginners (Suzanne &amp; Stephanie)</w:t>
      </w:r>
    </w:p>
    <w:p w14:paraId="661D1CC3" w14:textId="769AE3CB" w:rsidR="004558F8" w:rsidRPr="004558F8" w:rsidRDefault="004558F8" w:rsidP="004558F8">
      <w:pPr>
        <w:pStyle w:val="ListParagraph"/>
        <w:numPr>
          <w:ilvl w:val="0"/>
          <w:numId w:val="3"/>
        </w:numPr>
        <w:rPr>
          <w:b/>
        </w:rPr>
      </w:pPr>
      <w:r>
        <w:t>Steph and Suzanne absent.</w:t>
      </w:r>
    </w:p>
    <w:p w14:paraId="37217D2A" w14:textId="77777777" w:rsidR="00775309" w:rsidRDefault="00775309" w:rsidP="00DB5729">
      <w:pPr>
        <w:ind w:left="360"/>
        <w:rPr>
          <w:b/>
        </w:rPr>
      </w:pPr>
      <w:r w:rsidRPr="00DB5729">
        <w:rPr>
          <w:b/>
        </w:rPr>
        <w:t>Juniors (Arabella</w:t>
      </w:r>
      <w:r w:rsidR="00D06005">
        <w:rPr>
          <w:b/>
        </w:rPr>
        <w:t xml:space="preserve"> &amp; Megan</w:t>
      </w:r>
      <w:r w:rsidRPr="00DB5729">
        <w:rPr>
          <w:b/>
        </w:rPr>
        <w:t>)</w:t>
      </w:r>
    </w:p>
    <w:bookmarkStart w:id="4" w:name="_MON_1591113599"/>
    <w:bookmarkEnd w:id="4"/>
    <w:bookmarkStart w:id="5" w:name="_MON_1591117499"/>
    <w:bookmarkEnd w:id="5"/>
    <w:p w14:paraId="1ACB8149" w14:textId="783FFC2F" w:rsidR="00D06005" w:rsidRDefault="007B703F" w:rsidP="00DB5729">
      <w:pPr>
        <w:ind w:left="360"/>
        <w:rPr>
          <w:b/>
        </w:rPr>
      </w:pPr>
      <w:r>
        <w:rPr>
          <w:b/>
        </w:rPr>
        <w:object w:dxaOrig="1481" w:dyaOrig="927" w14:anchorId="0009B04D">
          <v:shape id="_x0000_i1026" type="#_x0000_t75" style="width:74pt;height:46.5pt" o:ole="">
            <v:imagedata r:id="rId8" o:title=""/>
          </v:shape>
          <o:OLEObject Type="Embed" ProgID="Word.Document.12" ShapeID="_x0000_i1026" DrawAspect="Icon" ObjectID="_1591704988" r:id="rId9">
            <o:FieldCodes>\s</o:FieldCodes>
          </o:OLEObject>
        </w:object>
      </w:r>
    </w:p>
    <w:p w14:paraId="73819264" w14:textId="4F876D6A" w:rsidR="007B703F" w:rsidRPr="00DA56E8" w:rsidRDefault="00DA56E8" w:rsidP="00DA56E8">
      <w:pPr>
        <w:pStyle w:val="ListParagraph"/>
        <w:numPr>
          <w:ilvl w:val="0"/>
          <w:numId w:val="3"/>
        </w:numPr>
      </w:pPr>
      <w:r w:rsidRPr="00DA56E8">
        <w:t>Committee happy with name change</w:t>
      </w:r>
      <w:r>
        <w:t>s and move ahead with the minutes.</w:t>
      </w:r>
    </w:p>
    <w:p w14:paraId="79CBF76A" w14:textId="77777777" w:rsidR="00775309" w:rsidRDefault="00775309" w:rsidP="00DB5729">
      <w:pPr>
        <w:ind w:left="360"/>
        <w:rPr>
          <w:b/>
        </w:rPr>
      </w:pPr>
      <w:r w:rsidRPr="00DB5729">
        <w:rPr>
          <w:b/>
        </w:rPr>
        <w:t>Advanced Coaching (Megan &amp; Arabella)</w:t>
      </w:r>
    </w:p>
    <w:p w14:paraId="3770C572" w14:textId="30F747B4" w:rsidR="00C854F4" w:rsidRPr="004558F8" w:rsidRDefault="009178BA" w:rsidP="004558F8">
      <w:pPr>
        <w:pStyle w:val="ListParagraph"/>
        <w:numPr>
          <w:ilvl w:val="0"/>
          <w:numId w:val="3"/>
        </w:numPr>
        <w:rPr>
          <w:b/>
          <w:u w:val="single"/>
        </w:rPr>
      </w:pPr>
      <w:r>
        <w:t>Waiting on wall removal for the gym.</w:t>
      </w:r>
    </w:p>
    <w:p w14:paraId="7C53759C" w14:textId="77777777" w:rsidR="00775309" w:rsidRDefault="00775309" w:rsidP="00775309">
      <w:pPr>
        <w:ind w:left="360"/>
        <w:rPr>
          <w:b/>
        </w:rPr>
      </w:pPr>
      <w:r w:rsidRPr="0018478E">
        <w:rPr>
          <w:b/>
          <w:u w:val="single"/>
        </w:rPr>
        <w:t xml:space="preserve">Membership </w:t>
      </w:r>
      <w:r>
        <w:rPr>
          <w:b/>
          <w:u w:val="single"/>
        </w:rPr>
        <w:t xml:space="preserve">Co-ordinator </w:t>
      </w:r>
      <w:r w:rsidRPr="0018478E">
        <w:rPr>
          <w:b/>
          <w:u w:val="single"/>
        </w:rPr>
        <w:t>&amp; Racking</w:t>
      </w:r>
      <w:r>
        <w:rPr>
          <w:b/>
          <w:u w:val="single"/>
        </w:rPr>
        <w:t xml:space="preserve"> Co-Ordinator </w:t>
      </w:r>
      <w:r>
        <w:rPr>
          <w:b/>
        </w:rPr>
        <w:t>(Geoff Baird)</w:t>
      </w:r>
    </w:p>
    <w:p w14:paraId="2F5C274E" w14:textId="79E92CA4" w:rsidR="00277E94" w:rsidRPr="00277E94" w:rsidRDefault="00277E94" w:rsidP="00277E94">
      <w:pPr>
        <w:rPr>
          <w:b/>
          <w:u w:val="single"/>
        </w:rPr>
      </w:pPr>
      <w:r w:rsidRPr="00E746EB">
        <w:rPr>
          <w:b/>
        </w:rPr>
        <w:fldChar w:fldCharType="begin"/>
      </w:r>
      <w:r w:rsidRPr="00E746EB">
        <w:rPr>
          <w:b/>
        </w:rPr>
        <w:instrText xml:space="preserve"> LINK AcroExch.Document.DC "C:\\Users\\ace\\Documents\\Kayaking\\INCC\\2018\\READ 201806.pdf" "" \a \p \f 0 \* MERGEFORMAT </w:instrText>
      </w:r>
      <w:r w:rsidRPr="00E746EB">
        <w:rPr>
          <w:b/>
        </w:rPr>
        <w:fldChar w:fldCharType="separate"/>
      </w:r>
      <w:r w:rsidR="00E63C41">
        <w:rPr>
          <w:b/>
          <w:noProof/>
          <w:lang w:eastAsia="en-AU"/>
        </w:rPr>
        <w:drawing>
          <wp:inline distT="0" distB="0" distL="0" distR="0" wp14:anchorId="6ABE2722" wp14:editId="7587E856">
            <wp:extent cx="939800" cy="590550"/>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9800" cy="590550"/>
                    </a:xfrm>
                    <a:prstGeom prst="rect">
                      <a:avLst/>
                    </a:prstGeom>
                    <a:noFill/>
                    <a:ln>
                      <a:noFill/>
                    </a:ln>
                  </pic:spPr>
                </pic:pic>
              </a:graphicData>
            </a:graphic>
          </wp:inline>
        </w:drawing>
      </w:r>
      <w:r w:rsidRPr="00E746EB">
        <w:rPr>
          <w:b/>
        </w:rPr>
        <w:fldChar w:fldCharType="end"/>
      </w:r>
    </w:p>
    <w:p w14:paraId="5EDD10BA" w14:textId="02DB1FB3" w:rsidR="009178BA" w:rsidRPr="00277E94" w:rsidRDefault="004558F8" w:rsidP="009178BA">
      <w:pPr>
        <w:pStyle w:val="ListParagraph"/>
        <w:numPr>
          <w:ilvl w:val="0"/>
          <w:numId w:val="3"/>
        </w:numPr>
        <w:ind w:left="709"/>
        <w:rPr>
          <w:b/>
          <w:u w:val="single"/>
        </w:rPr>
      </w:pPr>
      <w:r>
        <w:t>We have a large drop-out rate with many people leaving each year.</w:t>
      </w:r>
      <w:r w:rsidR="00277E94">
        <w:t xml:space="preserve"> </w:t>
      </w:r>
      <w:r>
        <w:t>Suggested ways to boost membership</w:t>
      </w:r>
      <w:r w:rsidR="00F82A08">
        <w:t xml:space="preserve">; sign up friend and receive discount, come and try day or </w:t>
      </w:r>
      <w:r w:rsidR="00277E94">
        <w:t xml:space="preserve">consider if </w:t>
      </w:r>
      <w:r w:rsidR="00F82A08">
        <w:t>we</w:t>
      </w:r>
      <w:r w:rsidR="00277E94">
        <w:t xml:space="preserve"> are</w:t>
      </w:r>
      <w:r w:rsidR="00F82A08">
        <w:t xml:space="preserve"> comfortable with reduced number</w:t>
      </w:r>
      <w:r w:rsidR="00277E94">
        <w:t xml:space="preserve"> of members</w:t>
      </w:r>
      <w:r w:rsidR="00F82A08">
        <w:t>.</w:t>
      </w:r>
    </w:p>
    <w:p w14:paraId="6D400813" w14:textId="77777777" w:rsidR="00775309" w:rsidRDefault="00775309" w:rsidP="00775309">
      <w:pPr>
        <w:ind w:left="360"/>
        <w:rPr>
          <w:b/>
        </w:rPr>
      </w:pPr>
      <w:r>
        <w:rPr>
          <w:b/>
          <w:u w:val="single"/>
        </w:rPr>
        <w:t>Communications</w:t>
      </w:r>
      <w:r w:rsidRPr="0078249B">
        <w:rPr>
          <w:b/>
          <w:u w:val="single"/>
        </w:rPr>
        <w:t xml:space="preserve"> Coordinator </w:t>
      </w:r>
      <w:r w:rsidRPr="0078249B">
        <w:rPr>
          <w:b/>
        </w:rPr>
        <w:t>(</w:t>
      </w:r>
      <w:r>
        <w:rPr>
          <w:b/>
        </w:rPr>
        <w:t>Brianna Jones</w:t>
      </w:r>
      <w:r w:rsidRPr="0078249B">
        <w:rPr>
          <w:b/>
        </w:rPr>
        <w:t>)</w:t>
      </w:r>
    </w:p>
    <w:p w14:paraId="4C82B45E" w14:textId="0DFCE5C8" w:rsidR="00D06005" w:rsidRDefault="004558F8" w:rsidP="009178BA">
      <w:pPr>
        <w:pStyle w:val="ListParagraph"/>
        <w:numPr>
          <w:ilvl w:val="0"/>
          <w:numId w:val="3"/>
        </w:numPr>
      </w:pPr>
      <w:r w:rsidRPr="004558F8">
        <w:t>Brianna absent.</w:t>
      </w:r>
    </w:p>
    <w:p w14:paraId="0AE8CC6E" w14:textId="790F4566" w:rsidR="009178BA" w:rsidRPr="004558F8" w:rsidRDefault="009178BA" w:rsidP="009178BA">
      <w:pPr>
        <w:pStyle w:val="ListParagraph"/>
        <w:numPr>
          <w:ilvl w:val="0"/>
          <w:numId w:val="3"/>
        </w:numPr>
      </w:pPr>
      <w:r>
        <w:t>Po</w:t>
      </w:r>
      <w:r w:rsidR="00277E94">
        <w:t>st</w:t>
      </w:r>
      <w:r>
        <w:t xml:space="preserve"> something on the website to recognise Hannah’s achievements.</w:t>
      </w:r>
    </w:p>
    <w:p w14:paraId="4D4E508A" w14:textId="77777777" w:rsidR="00775309" w:rsidRDefault="00775309" w:rsidP="00775309">
      <w:pPr>
        <w:ind w:left="360"/>
        <w:rPr>
          <w:b/>
        </w:rPr>
      </w:pPr>
      <w:r w:rsidRPr="0018478E">
        <w:rPr>
          <w:b/>
          <w:u w:val="single"/>
        </w:rPr>
        <w:t>Social Coordinator</w:t>
      </w:r>
      <w:r>
        <w:rPr>
          <w:b/>
          <w:u w:val="single"/>
        </w:rPr>
        <w:t xml:space="preserve"> </w:t>
      </w:r>
      <w:r>
        <w:rPr>
          <w:b/>
        </w:rPr>
        <w:t xml:space="preserve">(Sally Miller)  </w:t>
      </w:r>
    </w:p>
    <w:p w14:paraId="40542C66" w14:textId="77C3E9BA" w:rsidR="00276E7D" w:rsidRDefault="009178BA" w:rsidP="009178BA">
      <w:pPr>
        <w:pStyle w:val="ListParagraph"/>
        <w:numPr>
          <w:ilvl w:val="0"/>
          <w:numId w:val="3"/>
        </w:numPr>
      </w:pPr>
      <w:r>
        <w:t>Sally absent.</w:t>
      </w:r>
    </w:p>
    <w:p w14:paraId="6FED78C8" w14:textId="043F88FF" w:rsidR="009178BA" w:rsidRPr="007E0016" w:rsidRDefault="009178BA" w:rsidP="009178BA">
      <w:pPr>
        <w:pStyle w:val="ListParagraph"/>
        <w:numPr>
          <w:ilvl w:val="0"/>
          <w:numId w:val="3"/>
        </w:numPr>
      </w:pPr>
      <w:r>
        <w:t>Winter solstice went well.</w:t>
      </w:r>
    </w:p>
    <w:p w14:paraId="2672408D" w14:textId="77777777" w:rsidR="007E0016" w:rsidRDefault="00775309" w:rsidP="007E0016">
      <w:pPr>
        <w:ind w:left="360"/>
        <w:rPr>
          <w:b/>
        </w:rPr>
      </w:pPr>
      <w:r w:rsidRPr="0078249B">
        <w:rPr>
          <w:b/>
          <w:u w:val="single"/>
        </w:rPr>
        <w:t xml:space="preserve">Race Participation </w:t>
      </w:r>
      <w:r w:rsidRPr="0018478E">
        <w:rPr>
          <w:b/>
          <w:u w:val="single"/>
        </w:rPr>
        <w:t>Coordinator</w:t>
      </w:r>
      <w:r>
        <w:rPr>
          <w:b/>
          <w:u w:val="single"/>
        </w:rPr>
        <w:t xml:space="preserve"> </w:t>
      </w:r>
      <w:r>
        <w:rPr>
          <w:b/>
        </w:rPr>
        <w:t>(Hannah Scott)</w:t>
      </w:r>
    </w:p>
    <w:p w14:paraId="69CD7FC0" w14:textId="0A695997" w:rsidR="009178BA" w:rsidRDefault="009178BA" w:rsidP="009178BA">
      <w:pPr>
        <w:pStyle w:val="ListParagraph"/>
        <w:numPr>
          <w:ilvl w:val="0"/>
          <w:numId w:val="3"/>
        </w:numPr>
      </w:pPr>
      <w:r>
        <w:t>Next race following this is at Albury late July.</w:t>
      </w:r>
    </w:p>
    <w:p w14:paraId="5708126E" w14:textId="062F8CD1" w:rsidR="009178BA" w:rsidRDefault="009178BA" w:rsidP="009178BA">
      <w:pPr>
        <w:pStyle w:val="ListParagraph"/>
        <w:numPr>
          <w:ilvl w:val="0"/>
          <w:numId w:val="3"/>
        </w:numPr>
      </w:pPr>
      <w:r>
        <w:t>Hawth</w:t>
      </w:r>
      <w:r w:rsidR="00AB76DC">
        <w:t>or</w:t>
      </w:r>
      <w:r>
        <w:t>n race was very well attended by INCC Paddlers.</w:t>
      </w:r>
    </w:p>
    <w:p w14:paraId="45237C88" w14:textId="77777777" w:rsidR="00775309" w:rsidRDefault="00775309" w:rsidP="00775309">
      <w:pPr>
        <w:ind w:left="360"/>
      </w:pPr>
      <w:r w:rsidRPr="00C55A3E">
        <w:rPr>
          <w:b/>
          <w:u w:val="single"/>
        </w:rPr>
        <w:lastRenderedPageBreak/>
        <w:t>Race Host Coordinator</w:t>
      </w:r>
      <w:r w:rsidRPr="00C55A3E">
        <w:rPr>
          <w:b/>
        </w:rPr>
        <w:t xml:space="preserve"> (</w:t>
      </w:r>
      <w:r>
        <w:rPr>
          <w:b/>
        </w:rPr>
        <w:t>Sub-C</w:t>
      </w:r>
      <w:r w:rsidRPr="00C55A3E">
        <w:rPr>
          <w:b/>
        </w:rPr>
        <w:t xml:space="preserve">ommittee – </w:t>
      </w:r>
      <w:r>
        <w:rPr>
          <w:b/>
        </w:rPr>
        <w:t xml:space="preserve">Sally Miller, Geoff Baird, </w:t>
      </w:r>
      <w:r w:rsidRPr="00C55A3E">
        <w:rPr>
          <w:b/>
        </w:rPr>
        <w:t>Hannah</w:t>
      </w:r>
      <w:r>
        <w:rPr>
          <w:b/>
        </w:rPr>
        <w:t xml:space="preserve"> Scott</w:t>
      </w:r>
      <w:r w:rsidRPr="00C55A3E">
        <w:rPr>
          <w:b/>
        </w:rPr>
        <w:t>, Megan</w:t>
      </w:r>
      <w:r>
        <w:rPr>
          <w:b/>
        </w:rPr>
        <w:t xml:space="preserve"> Macko</w:t>
      </w:r>
      <w:r w:rsidRPr="00C55A3E">
        <w:rPr>
          <w:b/>
        </w:rPr>
        <w:t>, Brianna</w:t>
      </w:r>
      <w:r>
        <w:rPr>
          <w:b/>
        </w:rPr>
        <w:t xml:space="preserve"> Jones</w:t>
      </w:r>
      <w:r w:rsidRPr="00C55A3E">
        <w:rPr>
          <w:b/>
        </w:rPr>
        <w:t>)</w:t>
      </w:r>
      <w:r w:rsidRPr="00321003">
        <w:t xml:space="preserve"> </w:t>
      </w:r>
    </w:p>
    <w:p w14:paraId="7D6D44D8" w14:textId="049E2665" w:rsidR="007E0016" w:rsidRDefault="00365D3E" w:rsidP="007E0016">
      <w:pPr>
        <w:pStyle w:val="ListParagraph"/>
        <w:numPr>
          <w:ilvl w:val="0"/>
          <w:numId w:val="3"/>
        </w:numPr>
      </w:pPr>
      <w:r>
        <w:t xml:space="preserve">Deb has taken on Sally’s role as the </w:t>
      </w:r>
      <w:r w:rsidR="00277E94">
        <w:t>coordinator.</w:t>
      </w:r>
    </w:p>
    <w:p w14:paraId="069EBE17" w14:textId="324D3572" w:rsidR="009178BA" w:rsidRPr="007E0016" w:rsidRDefault="009178BA" w:rsidP="009178BA">
      <w:pPr>
        <w:pStyle w:val="ListParagraph"/>
        <w:numPr>
          <w:ilvl w:val="0"/>
          <w:numId w:val="3"/>
        </w:numPr>
      </w:pPr>
      <w:r>
        <w:t>Geoff and Sally did a great job of marking snags.</w:t>
      </w:r>
    </w:p>
    <w:p w14:paraId="63F711B2" w14:textId="77777777" w:rsidR="00775309" w:rsidRDefault="00775309" w:rsidP="00775309">
      <w:pPr>
        <w:ind w:left="360"/>
        <w:rPr>
          <w:b/>
        </w:rPr>
      </w:pPr>
      <w:r>
        <w:rPr>
          <w:b/>
          <w:u w:val="single"/>
        </w:rPr>
        <w:t>Uniform</w:t>
      </w:r>
      <w:r w:rsidRPr="0078249B">
        <w:rPr>
          <w:b/>
          <w:u w:val="single"/>
        </w:rPr>
        <w:t xml:space="preserve"> Coordinator </w:t>
      </w:r>
      <w:r w:rsidRPr="0078249B">
        <w:rPr>
          <w:b/>
        </w:rPr>
        <w:t>(</w:t>
      </w:r>
      <w:r>
        <w:rPr>
          <w:b/>
        </w:rPr>
        <w:t>Stephanie Langley</w:t>
      </w:r>
      <w:r w:rsidRPr="0078249B">
        <w:rPr>
          <w:b/>
        </w:rPr>
        <w:t>)</w:t>
      </w:r>
    </w:p>
    <w:p w14:paraId="6C619115" w14:textId="24C2B2DA" w:rsidR="007E0016" w:rsidRPr="00A1643C" w:rsidRDefault="004032BA" w:rsidP="00A1643C">
      <w:pPr>
        <w:pStyle w:val="ListParagraph"/>
        <w:numPr>
          <w:ilvl w:val="0"/>
          <w:numId w:val="3"/>
        </w:numPr>
        <w:rPr>
          <w:b/>
        </w:rPr>
      </w:pPr>
      <w:r>
        <w:t>Steph absent.</w:t>
      </w:r>
    </w:p>
    <w:p w14:paraId="7607BA1A" w14:textId="77777777" w:rsidR="00775309" w:rsidRPr="0078249B" w:rsidRDefault="00775309" w:rsidP="00775309">
      <w:pPr>
        <w:ind w:left="360"/>
        <w:rPr>
          <w:b/>
        </w:rPr>
      </w:pPr>
      <w:r>
        <w:rPr>
          <w:b/>
          <w:u w:val="single"/>
        </w:rPr>
        <w:t>Safety</w:t>
      </w:r>
      <w:r w:rsidRPr="0078249B">
        <w:rPr>
          <w:b/>
          <w:u w:val="single"/>
        </w:rPr>
        <w:t xml:space="preserve"> Coordinator </w:t>
      </w:r>
      <w:r w:rsidRPr="0078249B">
        <w:rPr>
          <w:b/>
        </w:rPr>
        <w:t>(</w:t>
      </w:r>
      <w:r>
        <w:rPr>
          <w:b/>
        </w:rPr>
        <w:t>Megan Macko</w:t>
      </w:r>
      <w:r w:rsidRPr="0078249B">
        <w:rPr>
          <w:b/>
        </w:rPr>
        <w:t>)</w:t>
      </w:r>
    </w:p>
    <w:p w14:paraId="62F13E67" w14:textId="5BF3F0F9" w:rsidR="00277E94" w:rsidRDefault="00277E94" w:rsidP="004032BA">
      <w:pPr>
        <w:pStyle w:val="ListParagraph"/>
        <w:numPr>
          <w:ilvl w:val="0"/>
          <w:numId w:val="3"/>
        </w:numPr>
      </w:pPr>
      <w:r>
        <w:t>Megan absent.</w:t>
      </w:r>
    </w:p>
    <w:p w14:paraId="3AA207DC" w14:textId="6939DB41" w:rsidR="004032BA" w:rsidRPr="00A1643C" w:rsidRDefault="00277E94" w:rsidP="004032BA">
      <w:pPr>
        <w:pStyle w:val="ListParagraph"/>
        <w:numPr>
          <w:ilvl w:val="0"/>
          <w:numId w:val="3"/>
        </w:numPr>
      </w:pPr>
      <w:r>
        <w:t xml:space="preserve">Noted at </w:t>
      </w:r>
      <w:r w:rsidR="004032BA">
        <w:t>Tay Cr</w:t>
      </w:r>
      <w:bookmarkStart w:id="6" w:name="_GoBack"/>
      <w:bookmarkEnd w:id="6"/>
      <w:r w:rsidR="00AB76DC">
        <w:t>a</w:t>
      </w:r>
      <w:r w:rsidR="004032BA">
        <w:t>ggan</w:t>
      </w:r>
      <w:r>
        <w:t xml:space="preserve"> race, that many</w:t>
      </w:r>
      <w:r w:rsidR="004032BA">
        <w:t xml:space="preserve"> paddlers</w:t>
      </w:r>
      <w:r>
        <w:t xml:space="preserve"> are</w:t>
      </w:r>
      <w:r w:rsidR="004032BA">
        <w:t xml:space="preserve"> not staying</w:t>
      </w:r>
      <w:r>
        <w:t xml:space="preserve"> on the right side of the river. W</w:t>
      </w:r>
      <w:r w:rsidR="004032BA">
        <w:t>e need to ensure this is communicated well to club members</w:t>
      </w:r>
      <w:r>
        <w:t xml:space="preserve"> and particularly schools</w:t>
      </w:r>
      <w:r w:rsidR="004032BA">
        <w:t>.</w:t>
      </w:r>
    </w:p>
    <w:p w14:paraId="3083A89C" w14:textId="77777777" w:rsidR="00775309" w:rsidRDefault="00775309" w:rsidP="00775309">
      <w:pPr>
        <w:ind w:left="360"/>
        <w:rPr>
          <w:b/>
          <w:u w:val="single"/>
        </w:rPr>
      </w:pPr>
      <w:r w:rsidRPr="0018478E">
        <w:rPr>
          <w:b/>
          <w:u w:val="single"/>
        </w:rPr>
        <w:t>General Business</w:t>
      </w:r>
    </w:p>
    <w:p w14:paraId="30F09312" w14:textId="6F7FC095" w:rsidR="004032BA" w:rsidRPr="004032BA" w:rsidRDefault="004032BA" w:rsidP="004032BA">
      <w:pPr>
        <w:pStyle w:val="ListParagraph"/>
        <w:numPr>
          <w:ilvl w:val="0"/>
          <w:numId w:val="3"/>
        </w:numPr>
        <w:rPr>
          <w:b/>
          <w:u w:val="single"/>
        </w:rPr>
      </w:pPr>
      <w:r>
        <w:t>Rob suggested we strip out the old kitchen and improve the toilet facilities in the back end of the house.</w:t>
      </w:r>
    </w:p>
    <w:p w14:paraId="7F07F645" w14:textId="6D5CFA22" w:rsidR="004032BA" w:rsidRPr="004032BA" w:rsidRDefault="004032BA" w:rsidP="004032BA">
      <w:pPr>
        <w:pStyle w:val="ListParagraph"/>
        <w:numPr>
          <w:ilvl w:val="0"/>
          <w:numId w:val="3"/>
        </w:numPr>
      </w:pPr>
      <w:r>
        <w:t>Suggested we ge</w:t>
      </w:r>
      <w:r w:rsidRPr="004032BA">
        <w:t>t a fan for the back room.</w:t>
      </w:r>
      <w:r w:rsidR="00E746EB">
        <w:t xml:space="preserve"> Will not need till Spring/Summer.</w:t>
      </w:r>
    </w:p>
    <w:p w14:paraId="130BF637" w14:textId="77D322F4" w:rsidR="004032BA" w:rsidRPr="004032BA" w:rsidRDefault="004032BA" w:rsidP="004032BA">
      <w:pPr>
        <w:pStyle w:val="ListParagraph"/>
        <w:numPr>
          <w:ilvl w:val="0"/>
          <w:numId w:val="3"/>
        </w:numPr>
        <w:rPr>
          <w:b/>
          <w:u w:val="single"/>
        </w:rPr>
      </w:pPr>
      <w:r>
        <w:t xml:space="preserve">John Ford (Victorian Surf Sports Academy) who is strongly linked with surf ski has proposed a program which he could introduce for INCC and FCC to improve sprint and marathon. He has many coaches who run these sessions. Lawrie will forward an email from VSSA to the committee. </w:t>
      </w:r>
    </w:p>
    <w:p w14:paraId="29D42F62" w14:textId="3446F0F5" w:rsidR="00A1643C" w:rsidRPr="00A2234B" w:rsidRDefault="00775309" w:rsidP="00A2234B">
      <w:pPr>
        <w:ind w:left="360"/>
        <w:rPr>
          <w:b/>
          <w:u w:val="single"/>
        </w:rPr>
      </w:pPr>
      <w:r>
        <w:rPr>
          <w:b/>
          <w:u w:val="single"/>
        </w:rPr>
        <w:t>Next Meeting</w:t>
      </w:r>
      <w:r w:rsidR="00A2234B">
        <w:rPr>
          <w:b/>
          <w:u w:val="single"/>
        </w:rPr>
        <w:t xml:space="preserve"> –</w:t>
      </w:r>
      <w:r w:rsidR="006E73B4">
        <w:rPr>
          <w:b/>
          <w:u w:val="single"/>
        </w:rPr>
        <w:t xml:space="preserve"> 19</w:t>
      </w:r>
      <w:r w:rsidR="006E73B4" w:rsidRPr="006E73B4">
        <w:rPr>
          <w:b/>
          <w:u w:val="single"/>
          <w:vertAlign w:val="superscript"/>
        </w:rPr>
        <w:t>th</w:t>
      </w:r>
      <w:r w:rsidR="006E73B4">
        <w:rPr>
          <w:b/>
          <w:u w:val="single"/>
        </w:rPr>
        <w:t xml:space="preserve"> July 2018 </w:t>
      </w:r>
      <w:r w:rsidR="00A2234B">
        <w:rPr>
          <w:b/>
          <w:u w:val="single"/>
        </w:rPr>
        <w:t>at Grandview Hotel</w:t>
      </w:r>
    </w:p>
    <w:p w14:paraId="4C2A8D14" w14:textId="77777777" w:rsidR="00C854F4" w:rsidRDefault="00C854F4" w:rsidP="00C854F4">
      <w:pPr>
        <w:ind w:left="360"/>
        <w:rPr>
          <w:b/>
          <w:u w:val="single"/>
        </w:rPr>
      </w:pPr>
      <w:r>
        <w:rPr>
          <w:b/>
          <w:u w:val="single"/>
        </w:rPr>
        <w:t>Close</w:t>
      </w:r>
    </w:p>
    <w:p w14:paraId="26945097" w14:textId="4F54B3F7" w:rsidR="007A4364" w:rsidRPr="00E940C3" w:rsidRDefault="007A4364" w:rsidP="007A4364">
      <w:r>
        <w:t>Additional notes:</w:t>
      </w:r>
      <w:r w:rsidR="007F6C93">
        <w:t xml:space="preserve"> </w:t>
      </w:r>
      <w:r>
        <w:t>Ken apology for the next meeting.</w:t>
      </w:r>
    </w:p>
    <w:p w14:paraId="37AC1EC5" w14:textId="32BD24EA" w:rsidR="007A4364" w:rsidRPr="006226B6" w:rsidRDefault="007A4364" w:rsidP="007A4364">
      <w:pPr>
        <w:rPr>
          <w:b/>
          <w:u w:val="single"/>
        </w:rPr>
      </w:pPr>
      <w:r>
        <w:rPr>
          <w:b/>
          <w:u w:val="single"/>
        </w:rPr>
        <w:t xml:space="preserve">Summary of </w:t>
      </w:r>
      <w:r w:rsidR="00093082">
        <w:rPr>
          <w:b/>
          <w:u w:val="single"/>
        </w:rPr>
        <w:t>d</w:t>
      </w:r>
      <w:r w:rsidRPr="006226B6">
        <w:rPr>
          <w:b/>
          <w:u w:val="single"/>
        </w:rPr>
        <w:t xml:space="preserve">ecisions </w:t>
      </w:r>
      <w:r w:rsidR="00093082">
        <w:rPr>
          <w:b/>
          <w:u w:val="single"/>
        </w:rPr>
        <w:t>m</w:t>
      </w:r>
      <w:r w:rsidRPr="006226B6">
        <w:rPr>
          <w:b/>
          <w:u w:val="single"/>
        </w:rPr>
        <w:t>ade</w:t>
      </w:r>
      <w:r w:rsidR="00093082">
        <w:rPr>
          <w:b/>
          <w:u w:val="single"/>
        </w:rPr>
        <w:t xml:space="preserve"> this meeting:</w:t>
      </w:r>
    </w:p>
    <w:tbl>
      <w:tblPr>
        <w:tblStyle w:val="TableGrid"/>
        <w:tblW w:w="9322" w:type="dxa"/>
        <w:tblLayout w:type="fixed"/>
        <w:tblLook w:val="04A0" w:firstRow="1" w:lastRow="0" w:firstColumn="1" w:lastColumn="0" w:noHBand="0" w:noVBand="1"/>
      </w:tblPr>
      <w:tblGrid>
        <w:gridCol w:w="9322"/>
      </w:tblGrid>
      <w:tr w:rsidR="007A4364" w:rsidRPr="007844D3" w14:paraId="6D745D7F" w14:textId="77777777" w:rsidTr="00276E7D">
        <w:tc>
          <w:tcPr>
            <w:tcW w:w="9322" w:type="dxa"/>
            <w:shd w:val="clear" w:color="auto" w:fill="595959" w:themeFill="text1" w:themeFillTint="A6"/>
          </w:tcPr>
          <w:p w14:paraId="6125427B" w14:textId="77777777" w:rsidR="007A4364" w:rsidRPr="007844D3" w:rsidRDefault="007A4364" w:rsidP="00276E7D">
            <w:pPr>
              <w:rPr>
                <w:b/>
                <w:color w:val="FFFFFF" w:themeColor="background1"/>
              </w:rPr>
            </w:pPr>
            <w:r>
              <w:rPr>
                <w:b/>
                <w:color w:val="FFFFFF" w:themeColor="background1"/>
              </w:rPr>
              <w:t>Decision</w:t>
            </w:r>
          </w:p>
        </w:tc>
      </w:tr>
      <w:tr w:rsidR="007A4364" w14:paraId="6E389EDF" w14:textId="77777777" w:rsidTr="004545A6">
        <w:trPr>
          <w:trHeight w:val="341"/>
        </w:trPr>
        <w:tc>
          <w:tcPr>
            <w:tcW w:w="9322" w:type="dxa"/>
          </w:tcPr>
          <w:p w14:paraId="2433B1CC" w14:textId="0EE3E1F1" w:rsidR="007A4364" w:rsidRPr="00746DE8" w:rsidRDefault="007A4364" w:rsidP="00277E94">
            <w:pPr>
              <w:pStyle w:val="ListParagraph"/>
              <w:spacing w:after="160" w:line="276" w:lineRule="auto"/>
              <w:ind w:left="0"/>
            </w:pPr>
            <w:r w:rsidRPr="004545A6">
              <w:rPr>
                <w:b/>
              </w:rPr>
              <w:t>Approved</w:t>
            </w:r>
            <w:r w:rsidR="00746DE8">
              <w:rPr>
                <w:b/>
              </w:rPr>
              <w:t xml:space="preserve">: </w:t>
            </w:r>
            <w:r w:rsidR="00746DE8">
              <w:t>Approval for Junior program name change and other report recommendations.</w:t>
            </w:r>
          </w:p>
        </w:tc>
      </w:tr>
    </w:tbl>
    <w:p w14:paraId="1773273D" w14:textId="77777777" w:rsidR="00A2234B" w:rsidRDefault="00A2234B"/>
    <w:p w14:paraId="227BF5F0" w14:textId="77777777" w:rsidR="007F6C93" w:rsidRPr="007844D3" w:rsidRDefault="007F6C93" w:rsidP="007F6C93">
      <w:pPr>
        <w:rPr>
          <w:b/>
          <w:u w:val="single"/>
        </w:rPr>
      </w:pPr>
      <w:r>
        <w:rPr>
          <w:b/>
          <w:u w:val="single"/>
        </w:rPr>
        <w:t>New</w:t>
      </w:r>
      <w:r w:rsidRPr="007844D3">
        <w:rPr>
          <w:b/>
          <w:u w:val="single"/>
        </w:rPr>
        <w:t xml:space="preserve"> Actions</w:t>
      </w:r>
      <w:r>
        <w:rPr>
          <w:b/>
          <w:u w:val="single"/>
        </w:rPr>
        <w:t xml:space="preserve"> This Meeting</w:t>
      </w:r>
      <w:r w:rsidRPr="007844D3">
        <w:rPr>
          <w:b/>
          <w:u w:val="single"/>
        </w:rPr>
        <w:t>:</w:t>
      </w:r>
    </w:p>
    <w:tbl>
      <w:tblPr>
        <w:tblStyle w:val="TableGrid"/>
        <w:tblW w:w="9242" w:type="dxa"/>
        <w:tblLayout w:type="fixed"/>
        <w:tblLook w:val="04A0" w:firstRow="1" w:lastRow="0" w:firstColumn="1" w:lastColumn="0" w:noHBand="0" w:noVBand="1"/>
      </w:tblPr>
      <w:tblGrid>
        <w:gridCol w:w="1242"/>
        <w:gridCol w:w="5103"/>
        <w:gridCol w:w="1134"/>
        <w:gridCol w:w="851"/>
        <w:gridCol w:w="912"/>
      </w:tblGrid>
      <w:tr w:rsidR="007F6C93" w:rsidRPr="007844D3" w14:paraId="5569780A" w14:textId="77777777" w:rsidTr="00276E7D">
        <w:tc>
          <w:tcPr>
            <w:tcW w:w="1242" w:type="dxa"/>
            <w:shd w:val="clear" w:color="auto" w:fill="595959" w:themeFill="text1" w:themeFillTint="A6"/>
          </w:tcPr>
          <w:p w14:paraId="0896CDFC" w14:textId="77777777" w:rsidR="007F6C93" w:rsidRPr="007844D3" w:rsidRDefault="007F6C93" w:rsidP="00276E7D">
            <w:pPr>
              <w:rPr>
                <w:b/>
                <w:color w:val="FFFFFF" w:themeColor="background1"/>
              </w:rPr>
            </w:pPr>
            <w:r w:rsidRPr="007844D3">
              <w:rPr>
                <w:b/>
                <w:color w:val="FFFFFF" w:themeColor="background1"/>
              </w:rPr>
              <w:t>Ref</w:t>
            </w:r>
          </w:p>
        </w:tc>
        <w:tc>
          <w:tcPr>
            <w:tcW w:w="5103" w:type="dxa"/>
            <w:shd w:val="clear" w:color="auto" w:fill="595959" w:themeFill="text1" w:themeFillTint="A6"/>
          </w:tcPr>
          <w:p w14:paraId="1C68EF33" w14:textId="77777777" w:rsidR="007F6C93" w:rsidRPr="007844D3" w:rsidRDefault="007F6C93" w:rsidP="00276E7D">
            <w:pPr>
              <w:rPr>
                <w:b/>
                <w:color w:val="FFFFFF" w:themeColor="background1"/>
              </w:rPr>
            </w:pPr>
            <w:r w:rsidRPr="007844D3">
              <w:rPr>
                <w:b/>
                <w:color w:val="FFFFFF" w:themeColor="background1"/>
              </w:rPr>
              <w:t>What</w:t>
            </w:r>
          </w:p>
        </w:tc>
        <w:tc>
          <w:tcPr>
            <w:tcW w:w="1134" w:type="dxa"/>
            <w:shd w:val="clear" w:color="auto" w:fill="595959" w:themeFill="text1" w:themeFillTint="A6"/>
          </w:tcPr>
          <w:p w14:paraId="00AD4947" w14:textId="77777777" w:rsidR="007F6C93" w:rsidRPr="007844D3" w:rsidRDefault="007F6C93" w:rsidP="00276E7D">
            <w:pPr>
              <w:rPr>
                <w:b/>
                <w:color w:val="FFFFFF" w:themeColor="background1"/>
              </w:rPr>
            </w:pPr>
            <w:r w:rsidRPr="007844D3">
              <w:rPr>
                <w:b/>
                <w:color w:val="FFFFFF" w:themeColor="background1"/>
              </w:rPr>
              <w:t xml:space="preserve">Who </w:t>
            </w:r>
          </w:p>
        </w:tc>
        <w:tc>
          <w:tcPr>
            <w:tcW w:w="851" w:type="dxa"/>
            <w:shd w:val="clear" w:color="auto" w:fill="595959" w:themeFill="text1" w:themeFillTint="A6"/>
          </w:tcPr>
          <w:p w14:paraId="12E0E2CA" w14:textId="77777777" w:rsidR="007F6C93" w:rsidRPr="007844D3" w:rsidRDefault="007F6C93" w:rsidP="00276E7D">
            <w:pPr>
              <w:rPr>
                <w:b/>
                <w:color w:val="FFFFFF" w:themeColor="background1"/>
              </w:rPr>
            </w:pPr>
            <w:r w:rsidRPr="007844D3">
              <w:rPr>
                <w:b/>
                <w:color w:val="FFFFFF" w:themeColor="background1"/>
              </w:rPr>
              <w:t>By</w:t>
            </w:r>
          </w:p>
        </w:tc>
        <w:tc>
          <w:tcPr>
            <w:tcW w:w="912" w:type="dxa"/>
            <w:shd w:val="clear" w:color="auto" w:fill="595959" w:themeFill="text1" w:themeFillTint="A6"/>
          </w:tcPr>
          <w:p w14:paraId="5869297D" w14:textId="77777777" w:rsidR="007F6C93" w:rsidRPr="007844D3" w:rsidRDefault="007F6C93" w:rsidP="00276E7D">
            <w:pPr>
              <w:rPr>
                <w:b/>
                <w:color w:val="FFFFFF" w:themeColor="background1"/>
              </w:rPr>
            </w:pPr>
            <w:r w:rsidRPr="007844D3">
              <w:rPr>
                <w:b/>
                <w:color w:val="FFFFFF" w:themeColor="background1"/>
              </w:rPr>
              <w:t>Status</w:t>
            </w:r>
          </w:p>
        </w:tc>
      </w:tr>
      <w:tr w:rsidR="007F6C93" w14:paraId="3584F9C8" w14:textId="77777777" w:rsidTr="00276E7D">
        <w:tc>
          <w:tcPr>
            <w:tcW w:w="1242" w:type="dxa"/>
          </w:tcPr>
          <w:p w14:paraId="2D156A58" w14:textId="6D56C27A" w:rsidR="007F6C93" w:rsidRDefault="00746DE8" w:rsidP="00276E7D">
            <w:r>
              <w:t>June 21-6</w:t>
            </w:r>
          </w:p>
        </w:tc>
        <w:tc>
          <w:tcPr>
            <w:tcW w:w="5103" w:type="dxa"/>
          </w:tcPr>
          <w:p w14:paraId="78CBDCEA" w14:textId="77777777" w:rsidR="004558F8" w:rsidRPr="00746DE8" w:rsidRDefault="00E746EB" w:rsidP="00276E7D">
            <w:pPr>
              <w:rPr>
                <w:b/>
              </w:rPr>
            </w:pPr>
            <w:r w:rsidRPr="00746DE8">
              <w:rPr>
                <w:b/>
              </w:rPr>
              <w:t>Kitchen and toilet upgrade</w:t>
            </w:r>
          </w:p>
          <w:p w14:paraId="1923B73D" w14:textId="6B9D48B1" w:rsidR="00E746EB" w:rsidRPr="00746DE8" w:rsidRDefault="00E746EB" w:rsidP="00276E7D">
            <w:r w:rsidRPr="00746DE8">
              <w:t xml:space="preserve">Upgrade toilet and remove old kitchen from </w:t>
            </w:r>
            <w:r w:rsidR="00AB76DC">
              <w:t>back</w:t>
            </w:r>
            <w:r w:rsidR="00AB76DC" w:rsidRPr="00746DE8">
              <w:t xml:space="preserve"> </w:t>
            </w:r>
            <w:r w:rsidRPr="00746DE8">
              <w:t>of house.</w:t>
            </w:r>
          </w:p>
        </w:tc>
        <w:tc>
          <w:tcPr>
            <w:tcW w:w="1134" w:type="dxa"/>
          </w:tcPr>
          <w:p w14:paraId="0A396D9D" w14:textId="56405020" w:rsidR="00C00B71" w:rsidRDefault="00C00B71" w:rsidP="00276E7D">
            <w:r>
              <w:t>Rob Godwin</w:t>
            </w:r>
          </w:p>
        </w:tc>
        <w:tc>
          <w:tcPr>
            <w:tcW w:w="851" w:type="dxa"/>
          </w:tcPr>
          <w:p w14:paraId="582EDA54" w14:textId="24F8CDDF" w:rsidR="007F6C93" w:rsidRDefault="00746DE8" w:rsidP="00276E7D">
            <w:r>
              <w:t>July</w:t>
            </w:r>
          </w:p>
        </w:tc>
        <w:tc>
          <w:tcPr>
            <w:tcW w:w="912" w:type="dxa"/>
          </w:tcPr>
          <w:p w14:paraId="187AAE7F" w14:textId="7F50CDB2" w:rsidR="007F6C93" w:rsidRPr="00BB51FA" w:rsidRDefault="00746DE8" w:rsidP="00276E7D">
            <w:pPr>
              <w:rPr>
                <w:b/>
              </w:rPr>
            </w:pPr>
            <w:r>
              <w:rPr>
                <w:b/>
              </w:rPr>
              <w:t>Open</w:t>
            </w:r>
          </w:p>
        </w:tc>
      </w:tr>
      <w:tr w:rsidR="00E746EB" w14:paraId="10EB39DB" w14:textId="77777777" w:rsidTr="00276E7D">
        <w:tc>
          <w:tcPr>
            <w:tcW w:w="1242" w:type="dxa"/>
          </w:tcPr>
          <w:p w14:paraId="265B02D2" w14:textId="346FC5E5" w:rsidR="00E746EB" w:rsidRDefault="00746DE8" w:rsidP="00276E7D">
            <w:r>
              <w:t>June 21-6</w:t>
            </w:r>
          </w:p>
        </w:tc>
        <w:tc>
          <w:tcPr>
            <w:tcW w:w="5103" w:type="dxa"/>
          </w:tcPr>
          <w:p w14:paraId="0915A44D" w14:textId="77777777" w:rsidR="00E746EB" w:rsidRPr="00746DE8" w:rsidRDefault="00E746EB" w:rsidP="00276E7D">
            <w:pPr>
              <w:rPr>
                <w:b/>
              </w:rPr>
            </w:pPr>
            <w:r w:rsidRPr="00746DE8">
              <w:rPr>
                <w:b/>
              </w:rPr>
              <w:t>Boat stickers</w:t>
            </w:r>
          </w:p>
          <w:p w14:paraId="0C87EA44" w14:textId="044577DE" w:rsidR="00E746EB" w:rsidRPr="00746DE8" w:rsidRDefault="00E746EB" w:rsidP="00276E7D">
            <w:r w:rsidRPr="00746DE8">
              <w:t>Purchase new INCC boat stickers for new club boats.</w:t>
            </w:r>
          </w:p>
        </w:tc>
        <w:tc>
          <w:tcPr>
            <w:tcW w:w="1134" w:type="dxa"/>
          </w:tcPr>
          <w:p w14:paraId="5532DA1D" w14:textId="1459DB57" w:rsidR="00E746EB" w:rsidRDefault="00C00B71" w:rsidP="00276E7D">
            <w:r>
              <w:t>Rob Godwin</w:t>
            </w:r>
          </w:p>
        </w:tc>
        <w:tc>
          <w:tcPr>
            <w:tcW w:w="851" w:type="dxa"/>
          </w:tcPr>
          <w:p w14:paraId="1AE67935" w14:textId="77FEA6C5" w:rsidR="00E746EB" w:rsidRDefault="00746DE8" w:rsidP="00276E7D">
            <w:r>
              <w:t>July</w:t>
            </w:r>
          </w:p>
        </w:tc>
        <w:tc>
          <w:tcPr>
            <w:tcW w:w="912" w:type="dxa"/>
          </w:tcPr>
          <w:p w14:paraId="16C4A499" w14:textId="59F028B6" w:rsidR="00E746EB" w:rsidRPr="00BB51FA" w:rsidRDefault="00746DE8" w:rsidP="00276E7D">
            <w:pPr>
              <w:rPr>
                <w:b/>
              </w:rPr>
            </w:pPr>
            <w:r>
              <w:rPr>
                <w:b/>
              </w:rPr>
              <w:t>Open</w:t>
            </w:r>
          </w:p>
        </w:tc>
      </w:tr>
      <w:tr w:rsidR="00093082" w14:paraId="24782759" w14:textId="77777777" w:rsidTr="004545A6">
        <w:trPr>
          <w:trHeight w:val="621"/>
        </w:trPr>
        <w:tc>
          <w:tcPr>
            <w:tcW w:w="1242" w:type="dxa"/>
          </w:tcPr>
          <w:p w14:paraId="4A2EEEB3" w14:textId="3FE6F0B3" w:rsidR="00093082" w:rsidRDefault="00E746EB" w:rsidP="00093082">
            <w:r>
              <w:t>June 21-6</w:t>
            </w:r>
          </w:p>
        </w:tc>
        <w:tc>
          <w:tcPr>
            <w:tcW w:w="5103" w:type="dxa"/>
          </w:tcPr>
          <w:p w14:paraId="0E2257A9" w14:textId="56899FFF" w:rsidR="00E746EB" w:rsidRPr="00746DE8" w:rsidRDefault="00E746EB" w:rsidP="004545A6">
            <w:pPr>
              <w:rPr>
                <w:b/>
              </w:rPr>
            </w:pPr>
            <w:r w:rsidRPr="00746DE8">
              <w:rPr>
                <w:b/>
              </w:rPr>
              <w:t>Gym fan</w:t>
            </w:r>
          </w:p>
          <w:p w14:paraId="53102BEC" w14:textId="22F4D38E" w:rsidR="004558F8" w:rsidRPr="00746DE8" w:rsidRDefault="00E746EB" w:rsidP="004545A6">
            <w:r w:rsidRPr="00746DE8">
              <w:t>Purchase new fan for gym.</w:t>
            </w:r>
          </w:p>
        </w:tc>
        <w:tc>
          <w:tcPr>
            <w:tcW w:w="1134" w:type="dxa"/>
          </w:tcPr>
          <w:p w14:paraId="2E71E376" w14:textId="0164DE0D" w:rsidR="00093082" w:rsidRDefault="00C00B71" w:rsidP="00093082">
            <w:r>
              <w:t>Arabella Eyre</w:t>
            </w:r>
          </w:p>
        </w:tc>
        <w:tc>
          <w:tcPr>
            <w:tcW w:w="851" w:type="dxa"/>
          </w:tcPr>
          <w:p w14:paraId="623000D4" w14:textId="2564A2F6" w:rsidR="00093082" w:rsidRDefault="00E746EB" w:rsidP="00093082">
            <w:r>
              <w:t>Spring/Summer</w:t>
            </w:r>
          </w:p>
        </w:tc>
        <w:tc>
          <w:tcPr>
            <w:tcW w:w="912" w:type="dxa"/>
          </w:tcPr>
          <w:p w14:paraId="669CB27C" w14:textId="62BA921F" w:rsidR="00093082" w:rsidRPr="00BB51FA" w:rsidRDefault="00E746EB" w:rsidP="00093082">
            <w:pPr>
              <w:rPr>
                <w:b/>
              </w:rPr>
            </w:pPr>
            <w:r>
              <w:rPr>
                <w:b/>
              </w:rPr>
              <w:t>Open</w:t>
            </w:r>
          </w:p>
        </w:tc>
      </w:tr>
    </w:tbl>
    <w:p w14:paraId="0576D57B" w14:textId="77777777" w:rsidR="007F6C93" w:rsidRDefault="007F6C93"/>
    <w:p w14:paraId="3AE88748" w14:textId="13EF6931" w:rsidR="007F6C93" w:rsidRPr="004545A6" w:rsidRDefault="00093082" w:rsidP="007F6C93">
      <w:pPr>
        <w:rPr>
          <w:b/>
          <w:u w:val="single"/>
        </w:rPr>
      </w:pPr>
      <w:r w:rsidRPr="004545A6">
        <w:rPr>
          <w:b/>
          <w:u w:val="single"/>
        </w:rPr>
        <w:t>Update on previous open actions:</w:t>
      </w:r>
    </w:p>
    <w:tbl>
      <w:tblPr>
        <w:tblStyle w:val="TableGrid"/>
        <w:tblW w:w="9242" w:type="dxa"/>
        <w:tblLayout w:type="fixed"/>
        <w:tblLook w:val="04A0" w:firstRow="1" w:lastRow="0" w:firstColumn="1" w:lastColumn="0" w:noHBand="0" w:noVBand="1"/>
      </w:tblPr>
      <w:tblGrid>
        <w:gridCol w:w="1242"/>
        <w:gridCol w:w="5103"/>
        <w:gridCol w:w="1134"/>
        <w:gridCol w:w="851"/>
        <w:gridCol w:w="912"/>
      </w:tblGrid>
      <w:tr w:rsidR="007F6C93" w:rsidRPr="007844D3" w14:paraId="18DB6FC0" w14:textId="77777777" w:rsidTr="00276E7D">
        <w:tc>
          <w:tcPr>
            <w:tcW w:w="1242" w:type="dxa"/>
            <w:shd w:val="clear" w:color="auto" w:fill="595959" w:themeFill="text1" w:themeFillTint="A6"/>
          </w:tcPr>
          <w:p w14:paraId="059AA675" w14:textId="77777777" w:rsidR="007F6C93" w:rsidRPr="007844D3" w:rsidRDefault="007F6C93" w:rsidP="00276E7D">
            <w:pPr>
              <w:rPr>
                <w:b/>
                <w:color w:val="FFFFFF" w:themeColor="background1"/>
              </w:rPr>
            </w:pPr>
            <w:r w:rsidRPr="007844D3">
              <w:rPr>
                <w:b/>
                <w:color w:val="FFFFFF" w:themeColor="background1"/>
              </w:rPr>
              <w:t>Ref</w:t>
            </w:r>
          </w:p>
        </w:tc>
        <w:tc>
          <w:tcPr>
            <w:tcW w:w="5103" w:type="dxa"/>
            <w:shd w:val="clear" w:color="auto" w:fill="595959" w:themeFill="text1" w:themeFillTint="A6"/>
          </w:tcPr>
          <w:p w14:paraId="18F08D0E" w14:textId="77777777" w:rsidR="007F6C93" w:rsidRPr="007844D3" w:rsidRDefault="007F6C93" w:rsidP="00276E7D">
            <w:pPr>
              <w:rPr>
                <w:b/>
                <w:color w:val="FFFFFF" w:themeColor="background1"/>
              </w:rPr>
            </w:pPr>
            <w:r w:rsidRPr="007844D3">
              <w:rPr>
                <w:b/>
                <w:color w:val="FFFFFF" w:themeColor="background1"/>
              </w:rPr>
              <w:t>What</w:t>
            </w:r>
          </w:p>
        </w:tc>
        <w:tc>
          <w:tcPr>
            <w:tcW w:w="1134" w:type="dxa"/>
            <w:shd w:val="clear" w:color="auto" w:fill="595959" w:themeFill="text1" w:themeFillTint="A6"/>
          </w:tcPr>
          <w:p w14:paraId="5F600E8D" w14:textId="77777777" w:rsidR="007F6C93" w:rsidRPr="007844D3" w:rsidRDefault="007F6C93" w:rsidP="00276E7D">
            <w:pPr>
              <w:rPr>
                <w:b/>
                <w:color w:val="FFFFFF" w:themeColor="background1"/>
              </w:rPr>
            </w:pPr>
            <w:r w:rsidRPr="007844D3">
              <w:rPr>
                <w:b/>
                <w:color w:val="FFFFFF" w:themeColor="background1"/>
              </w:rPr>
              <w:t xml:space="preserve">Who </w:t>
            </w:r>
          </w:p>
        </w:tc>
        <w:tc>
          <w:tcPr>
            <w:tcW w:w="851" w:type="dxa"/>
            <w:shd w:val="clear" w:color="auto" w:fill="595959" w:themeFill="text1" w:themeFillTint="A6"/>
          </w:tcPr>
          <w:p w14:paraId="031B2778" w14:textId="77777777" w:rsidR="007F6C93" w:rsidRPr="007844D3" w:rsidRDefault="007F6C93" w:rsidP="00276E7D">
            <w:pPr>
              <w:rPr>
                <w:b/>
                <w:color w:val="FFFFFF" w:themeColor="background1"/>
              </w:rPr>
            </w:pPr>
            <w:r w:rsidRPr="007844D3">
              <w:rPr>
                <w:b/>
                <w:color w:val="FFFFFF" w:themeColor="background1"/>
              </w:rPr>
              <w:t>By</w:t>
            </w:r>
          </w:p>
        </w:tc>
        <w:tc>
          <w:tcPr>
            <w:tcW w:w="912" w:type="dxa"/>
            <w:shd w:val="clear" w:color="auto" w:fill="595959" w:themeFill="text1" w:themeFillTint="A6"/>
          </w:tcPr>
          <w:p w14:paraId="43C5DDD1" w14:textId="77777777" w:rsidR="007F6C93" w:rsidRPr="007844D3" w:rsidRDefault="007F6C93" w:rsidP="00276E7D">
            <w:pPr>
              <w:rPr>
                <w:b/>
                <w:color w:val="FFFFFF" w:themeColor="background1"/>
              </w:rPr>
            </w:pPr>
            <w:r w:rsidRPr="007844D3">
              <w:rPr>
                <w:b/>
                <w:color w:val="FFFFFF" w:themeColor="background1"/>
              </w:rPr>
              <w:t>Status</w:t>
            </w:r>
          </w:p>
        </w:tc>
      </w:tr>
      <w:tr w:rsidR="007F6C93" w14:paraId="7769AC70" w14:textId="77777777" w:rsidTr="00276E7D">
        <w:trPr>
          <w:trHeight w:val="582"/>
        </w:trPr>
        <w:tc>
          <w:tcPr>
            <w:tcW w:w="1242" w:type="dxa"/>
          </w:tcPr>
          <w:p w14:paraId="3D628B0F" w14:textId="77777777" w:rsidR="007F6C93" w:rsidRDefault="007F6C93" w:rsidP="00276E7D">
            <w:r>
              <w:t>Apr’18 -4</w:t>
            </w:r>
          </w:p>
        </w:tc>
        <w:tc>
          <w:tcPr>
            <w:tcW w:w="5103" w:type="dxa"/>
          </w:tcPr>
          <w:p w14:paraId="087D8EED" w14:textId="77777777" w:rsidR="007F6C93" w:rsidRPr="006442DF" w:rsidRDefault="007F6C93" w:rsidP="00276E7D">
            <w:pPr>
              <w:rPr>
                <w:b/>
              </w:rPr>
            </w:pPr>
            <w:r w:rsidRPr="006442DF">
              <w:rPr>
                <w:b/>
              </w:rPr>
              <w:t>Plan for $10k Grant</w:t>
            </w:r>
          </w:p>
          <w:p w14:paraId="53E0D0B8" w14:textId="77777777" w:rsidR="007F6C93" w:rsidRDefault="007F6C93" w:rsidP="00276E7D">
            <w:r>
              <w:t>Rob to make a plan for the use of the $10k grant, potentially putting towards wall demolish, and discuss again with Peter Mitten.</w:t>
            </w:r>
            <w:r w:rsidRPr="006442DF">
              <w:rPr>
                <w:b/>
              </w:rPr>
              <w:t xml:space="preserve"> </w:t>
            </w:r>
            <w:r>
              <w:t>Rob to organise Clubhouse Development Subcommittee meeting on this.</w:t>
            </w:r>
          </w:p>
          <w:p w14:paraId="575F8F99" w14:textId="77777777" w:rsidR="00F82A08" w:rsidRDefault="007F6C93" w:rsidP="00F82A08">
            <w:r w:rsidRPr="00746DE8">
              <w:lastRenderedPageBreak/>
              <w:t>17/5: Need to find a way to account for the $10k of our work. Keep running account of labour. Deb suggested painting the bunker as a way of spending the $10k.</w:t>
            </w:r>
          </w:p>
          <w:p w14:paraId="72B40CA4" w14:textId="0814D181" w:rsidR="00746DE8" w:rsidRPr="00F82A08" w:rsidRDefault="00746DE8" w:rsidP="00F82A08">
            <w:pPr>
              <w:rPr>
                <w:color w:val="FF0000"/>
              </w:rPr>
            </w:pPr>
            <w:r w:rsidRPr="00746DE8">
              <w:rPr>
                <w:color w:val="FF0000"/>
              </w:rPr>
              <w:t>21/6: Continue to work on spending $10k grant.</w:t>
            </w:r>
          </w:p>
        </w:tc>
        <w:tc>
          <w:tcPr>
            <w:tcW w:w="1134" w:type="dxa"/>
          </w:tcPr>
          <w:p w14:paraId="0055DBB4" w14:textId="77777777" w:rsidR="007F6C93" w:rsidRDefault="007F6C93" w:rsidP="00276E7D">
            <w:r>
              <w:lastRenderedPageBreak/>
              <w:t>Rob Godwin</w:t>
            </w:r>
          </w:p>
        </w:tc>
        <w:tc>
          <w:tcPr>
            <w:tcW w:w="851" w:type="dxa"/>
          </w:tcPr>
          <w:p w14:paraId="78DA400F" w14:textId="4C642C5D" w:rsidR="007F6C93" w:rsidRDefault="00746DE8" w:rsidP="00276E7D">
            <w:r>
              <w:t>19</w:t>
            </w:r>
            <w:r w:rsidRPr="00746DE8">
              <w:rPr>
                <w:vertAlign w:val="superscript"/>
              </w:rPr>
              <w:t>th</w:t>
            </w:r>
            <w:r>
              <w:t xml:space="preserve"> July</w:t>
            </w:r>
          </w:p>
        </w:tc>
        <w:tc>
          <w:tcPr>
            <w:tcW w:w="912" w:type="dxa"/>
          </w:tcPr>
          <w:p w14:paraId="67D87E14" w14:textId="77777777" w:rsidR="007F6C93" w:rsidRPr="00BB51FA" w:rsidRDefault="007F6C93" w:rsidP="00276E7D">
            <w:pPr>
              <w:rPr>
                <w:b/>
              </w:rPr>
            </w:pPr>
            <w:r w:rsidRPr="00BB51FA">
              <w:rPr>
                <w:b/>
              </w:rPr>
              <w:t>Open</w:t>
            </w:r>
          </w:p>
        </w:tc>
      </w:tr>
      <w:tr w:rsidR="007F6C93" w14:paraId="38F31328" w14:textId="77777777" w:rsidTr="00276E7D">
        <w:tc>
          <w:tcPr>
            <w:tcW w:w="1242" w:type="dxa"/>
          </w:tcPr>
          <w:p w14:paraId="2C094976" w14:textId="77777777" w:rsidR="007F6C93" w:rsidRDefault="007F6C93" w:rsidP="00276E7D">
            <w:r>
              <w:t>Apr’18 -5</w:t>
            </w:r>
          </w:p>
        </w:tc>
        <w:tc>
          <w:tcPr>
            <w:tcW w:w="5103" w:type="dxa"/>
          </w:tcPr>
          <w:p w14:paraId="7B54089C" w14:textId="77777777" w:rsidR="007F6C93" w:rsidRPr="006442DF" w:rsidRDefault="007F6C93" w:rsidP="00276E7D">
            <w:pPr>
              <w:rPr>
                <w:b/>
              </w:rPr>
            </w:pPr>
            <w:r w:rsidRPr="006442DF">
              <w:rPr>
                <w:b/>
              </w:rPr>
              <w:t>K1 Purchase recommendation</w:t>
            </w:r>
          </w:p>
          <w:p w14:paraId="61DB3338" w14:textId="77777777" w:rsidR="007F6C93" w:rsidRDefault="007F6C93" w:rsidP="00276E7D">
            <w:r>
              <w:t>Steph &amp; Hannah to prepare recommendation for the K1/s to be purchased and pass to Rob.</w:t>
            </w:r>
          </w:p>
          <w:p w14:paraId="662F17CD" w14:textId="77777777" w:rsidR="007F6C93" w:rsidRPr="00F82A08" w:rsidRDefault="007F6C93" w:rsidP="00276E7D">
            <w:r w:rsidRPr="00F82A08">
              <w:t>17/5: Steph has talked to Bridget Henry about her boat which seems it may be a good fit for the club. Steph and Hanna to investigate and make recommendations.</w:t>
            </w:r>
          </w:p>
          <w:p w14:paraId="3148D093" w14:textId="67FF5B06" w:rsidR="00F82A08" w:rsidRDefault="00746DE8" w:rsidP="00276E7D">
            <w:r>
              <w:rPr>
                <w:color w:val="FF0000"/>
              </w:rPr>
              <w:t xml:space="preserve">21/6: </w:t>
            </w:r>
            <w:r w:rsidR="00F82A08">
              <w:rPr>
                <w:color w:val="FF0000"/>
              </w:rPr>
              <w:t>Hannah in contact with Mick and Kate about potential new K1s. Will discuss with them at race on Sunday. Bridget Henry may be selling hers.</w:t>
            </w:r>
          </w:p>
        </w:tc>
        <w:tc>
          <w:tcPr>
            <w:tcW w:w="1134" w:type="dxa"/>
          </w:tcPr>
          <w:p w14:paraId="51765A16" w14:textId="77777777" w:rsidR="007F6C93" w:rsidRDefault="007F6C93" w:rsidP="00276E7D">
            <w:r>
              <w:t>Steph &amp; Hannah</w:t>
            </w:r>
          </w:p>
        </w:tc>
        <w:tc>
          <w:tcPr>
            <w:tcW w:w="851" w:type="dxa"/>
          </w:tcPr>
          <w:p w14:paraId="446AF128" w14:textId="73037DD5" w:rsidR="007F6C93" w:rsidRDefault="00746DE8" w:rsidP="00276E7D">
            <w:r>
              <w:t>19</w:t>
            </w:r>
            <w:r w:rsidRPr="00746DE8">
              <w:rPr>
                <w:vertAlign w:val="superscript"/>
              </w:rPr>
              <w:t>th</w:t>
            </w:r>
            <w:r>
              <w:t xml:space="preserve"> July</w:t>
            </w:r>
          </w:p>
        </w:tc>
        <w:tc>
          <w:tcPr>
            <w:tcW w:w="912" w:type="dxa"/>
          </w:tcPr>
          <w:p w14:paraId="55B26C56" w14:textId="77777777" w:rsidR="007F6C93" w:rsidRPr="00BB51FA" w:rsidRDefault="007F6C93" w:rsidP="00276E7D">
            <w:pPr>
              <w:rPr>
                <w:b/>
              </w:rPr>
            </w:pPr>
            <w:r w:rsidRPr="00BB51FA">
              <w:rPr>
                <w:b/>
              </w:rPr>
              <w:t>Open</w:t>
            </w:r>
          </w:p>
        </w:tc>
      </w:tr>
      <w:tr w:rsidR="007F6C93" w14:paraId="02988448" w14:textId="77777777" w:rsidTr="00276E7D">
        <w:tc>
          <w:tcPr>
            <w:tcW w:w="1242" w:type="dxa"/>
          </w:tcPr>
          <w:p w14:paraId="6032BF4B" w14:textId="77777777" w:rsidR="007F6C93" w:rsidRDefault="007F6C93" w:rsidP="00276E7D">
            <w:r>
              <w:t>Apr’18 -6</w:t>
            </w:r>
          </w:p>
        </w:tc>
        <w:tc>
          <w:tcPr>
            <w:tcW w:w="5103" w:type="dxa"/>
          </w:tcPr>
          <w:p w14:paraId="15E19151" w14:textId="77777777" w:rsidR="007F6C93" w:rsidRPr="006442DF" w:rsidRDefault="007F6C93" w:rsidP="00276E7D">
            <w:pPr>
              <w:rPr>
                <w:b/>
              </w:rPr>
            </w:pPr>
            <w:r w:rsidRPr="006442DF">
              <w:rPr>
                <w:b/>
              </w:rPr>
              <w:t>Sunday FunDay schedule</w:t>
            </w:r>
          </w:p>
          <w:p w14:paraId="09908794" w14:textId="77777777" w:rsidR="007F6C93" w:rsidRDefault="007F6C93" w:rsidP="00276E7D">
            <w:r>
              <w:t>Suzanne and Steph to discuss this with Ken the proposal that potentially he organises a schedule for the year for “Sunday FunDay” paddling for novice paddlers which committee members and other members take turns to lead.</w:t>
            </w:r>
          </w:p>
          <w:p w14:paraId="3C7D0C80" w14:textId="77777777" w:rsidR="007F6C93" w:rsidRPr="00F82A08" w:rsidRDefault="007F6C93" w:rsidP="00276E7D">
            <w:pPr>
              <w:rPr>
                <w:color w:val="767171" w:themeColor="background2" w:themeShade="80"/>
              </w:rPr>
            </w:pPr>
            <w:r w:rsidRPr="00F82A08">
              <w:rPr>
                <w:color w:val="767171" w:themeColor="background2" w:themeShade="80"/>
              </w:rPr>
              <w:t>17/5: Steph to progress. Not high priority until after winter.</w:t>
            </w:r>
          </w:p>
          <w:p w14:paraId="08ADE042" w14:textId="583C9384" w:rsidR="00F82A08" w:rsidRPr="005F23B3" w:rsidRDefault="00F82A08" w:rsidP="00F82A08">
            <w:pPr>
              <w:rPr>
                <w:color w:val="FF0000"/>
              </w:rPr>
            </w:pPr>
            <w:r>
              <w:rPr>
                <w:color w:val="FF0000"/>
              </w:rPr>
              <w:t>Defer to when it gets warmer in September.</w:t>
            </w:r>
          </w:p>
        </w:tc>
        <w:tc>
          <w:tcPr>
            <w:tcW w:w="1134" w:type="dxa"/>
          </w:tcPr>
          <w:p w14:paraId="1180ECE4" w14:textId="77777777" w:rsidR="007F6C93" w:rsidRDefault="007F6C93" w:rsidP="00276E7D">
            <w:r>
              <w:t>Suzanne &amp; Steph</w:t>
            </w:r>
          </w:p>
        </w:tc>
        <w:tc>
          <w:tcPr>
            <w:tcW w:w="851" w:type="dxa"/>
          </w:tcPr>
          <w:p w14:paraId="1A0CA10D" w14:textId="004C7D16" w:rsidR="007F6C93" w:rsidRDefault="00F82A08" w:rsidP="00276E7D">
            <w:r>
              <w:t>September</w:t>
            </w:r>
            <w:r w:rsidR="007F6C93">
              <w:t xml:space="preserve"> 2018</w:t>
            </w:r>
          </w:p>
        </w:tc>
        <w:tc>
          <w:tcPr>
            <w:tcW w:w="912" w:type="dxa"/>
          </w:tcPr>
          <w:p w14:paraId="718B285E" w14:textId="77777777" w:rsidR="007F6C93" w:rsidRPr="00BB51FA" w:rsidRDefault="007F6C93" w:rsidP="00276E7D">
            <w:pPr>
              <w:rPr>
                <w:b/>
              </w:rPr>
            </w:pPr>
            <w:r w:rsidRPr="00BB51FA">
              <w:rPr>
                <w:b/>
              </w:rPr>
              <w:t>Open</w:t>
            </w:r>
          </w:p>
        </w:tc>
      </w:tr>
      <w:tr w:rsidR="007F6C93" w14:paraId="4855D295" w14:textId="77777777" w:rsidTr="00276E7D">
        <w:tc>
          <w:tcPr>
            <w:tcW w:w="1242" w:type="dxa"/>
          </w:tcPr>
          <w:p w14:paraId="30176173" w14:textId="77777777" w:rsidR="007F6C93" w:rsidRDefault="007F6C93" w:rsidP="00276E7D">
            <w:r>
              <w:t>Apr’18 -7</w:t>
            </w:r>
          </w:p>
        </w:tc>
        <w:tc>
          <w:tcPr>
            <w:tcW w:w="5103" w:type="dxa"/>
          </w:tcPr>
          <w:p w14:paraId="0C024177" w14:textId="77777777" w:rsidR="007F6C93" w:rsidRPr="00151530" w:rsidRDefault="007F6C93" w:rsidP="00276E7D">
            <w:pPr>
              <w:rPr>
                <w:b/>
              </w:rPr>
            </w:pPr>
            <w:r w:rsidRPr="00151530">
              <w:rPr>
                <w:b/>
              </w:rPr>
              <w:t>INCC Boot Camp dates</w:t>
            </w:r>
          </w:p>
          <w:p w14:paraId="4D961DB0" w14:textId="77777777" w:rsidR="007F6C93" w:rsidRPr="00760AC0" w:rsidRDefault="007F6C93" w:rsidP="00276E7D">
            <w:pPr>
              <w:rPr>
                <w:color w:val="808080" w:themeColor="background1" w:themeShade="80"/>
              </w:rPr>
            </w:pPr>
            <w:r w:rsidRPr="00760AC0">
              <w:rPr>
                <w:color w:val="808080" w:themeColor="background1" w:themeShade="80"/>
              </w:rPr>
              <w:t>Megan to set dates for the INCC BootCamps session in the gym and advertise on whiteboard.</w:t>
            </w:r>
          </w:p>
          <w:p w14:paraId="0C25D795" w14:textId="77777777" w:rsidR="007F6C93" w:rsidRPr="00F82A08" w:rsidRDefault="0062469B" w:rsidP="00276E7D">
            <w:pPr>
              <w:rPr>
                <w:color w:val="767171" w:themeColor="background2" w:themeShade="80"/>
              </w:rPr>
            </w:pPr>
            <w:r w:rsidRPr="00F82A08">
              <w:rPr>
                <w:color w:val="767171" w:themeColor="background2" w:themeShade="80"/>
              </w:rPr>
              <w:t xml:space="preserve">17/5; </w:t>
            </w:r>
            <w:r w:rsidR="007F6C93" w:rsidRPr="00F82A08">
              <w:rPr>
                <w:color w:val="767171" w:themeColor="background2" w:themeShade="80"/>
              </w:rPr>
              <w:t>Wednesday 6:30-7:30pm decided from Facebook poll. Needs lighting to do the bootcamp and wait till wall comes down.</w:t>
            </w:r>
          </w:p>
          <w:p w14:paraId="12FDD044" w14:textId="14F6A5D8" w:rsidR="00F82A08" w:rsidRPr="00823CB5" w:rsidRDefault="00746DE8" w:rsidP="00276E7D">
            <w:pPr>
              <w:rPr>
                <w:color w:val="FF0000"/>
              </w:rPr>
            </w:pPr>
            <w:r>
              <w:rPr>
                <w:color w:val="FF0000"/>
              </w:rPr>
              <w:t xml:space="preserve">21/6: </w:t>
            </w:r>
            <w:r w:rsidR="00F82A08">
              <w:rPr>
                <w:color w:val="FF0000"/>
              </w:rPr>
              <w:t>When wall comes down.</w:t>
            </w:r>
          </w:p>
        </w:tc>
        <w:tc>
          <w:tcPr>
            <w:tcW w:w="1134" w:type="dxa"/>
          </w:tcPr>
          <w:p w14:paraId="2E2B86B0" w14:textId="77777777" w:rsidR="007F6C93" w:rsidRDefault="007F6C93" w:rsidP="00276E7D">
            <w:r>
              <w:t>Megan</w:t>
            </w:r>
          </w:p>
        </w:tc>
        <w:tc>
          <w:tcPr>
            <w:tcW w:w="851" w:type="dxa"/>
          </w:tcPr>
          <w:p w14:paraId="56DADA70" w14:textId="0E956955" w:rsidR="007F6C93" w:rsidRDefault="00746DE8" w:rsidP="00276E7D">
            <w:r>
              <w:t>19</w:t>
            </w:r>
            <w:r w:rsidRPr="00746DE8">
              <w:rPr>
                <w:vertAlign w:val="superscript"/>
              </w:rPr>
              <w:t>th</w:t>
            </w:r>
            <w:r>
              <w:t xml:space="preserve"> July</w:t>
            </w:r>
          </w:p>
        </w:tc>
        <w:tc>
          <w:tcPr>
            <w:tcW w:w="912" w:type="dxa"/>
          </w:tcPr>
          <w:p w14:paraId="24FAE5FD" w14:textId="77777777" w:rsidR="007F6C93" w:rsidRPr="00BB51FA" w:rsidRDefault="007F6C93" w:rsidP="00276E7D">
            <w:pPr>
              <w:rPr>
                <w:b/>
              </w:rPr>
            </w:pPr>
            <w:r w:rsidRPr="00BB51FA">
              <w:rPr>
                <w:b/>
              </w:rPr>
              <w:t>Open</w:t>
            </w:r>
          </w:p>
        </w:tc>
      </w:tr>
      <w:tr w:rsidR="007F6C93" w14:paraId="633AA89D" w14:textId="77777777" w:rsidTr="00276E7D">
        <w:tc>
          <w:tcPr>
            <w:tcW w:w="1242" w:type="dxa"/>
          </w:tcPr>
          <w:p w14:paraId="5CD234B7" w14:textId="77777777" w:rsidR="007F6C93" w:rsidRDefault="007F6C93" w:rsidP="00276E7D">
            <w:r w:rsidRPr="003D7CC8">
              <w:t>Feb’18</w:t>
            </w:r>
            <w:r>
              <w:t xml:space="preserve"> - 5</w:t>
            </w:r>
          </w:p>
        </w:tc>
        <w:tc>
          <w:tcPr>
            <w:tcW w:w="5103" w:type="dxa"/>
          </w:tcPr>
          <w:p w14:paraId="073D3770" w14:textId="77777777" w:rsidR="007F6C93" w:rsidRPr="004A4545" w:rsidRDefault="007F6C93" w:rsidP="00276E7D">
            <w:pPr>
              <w:rPr>
                <w:b/>
              </w:rPr>
            </w:pPr>
            <w:r w:rsidRPr="004A4545">
              <w:rPr>
                <w:b/>
              </w:rPr>
              <w:t>Ergo repair</w:t>
            </w:r>
          </w:p>
          <w:p w14:paraId="528466D4" w14:textId="77777777" w:rsidR="007F6C93" w:rsidRDefault="007F6C93" w:rsidP="00276E7D">
            <w:r>
              <w:t>Ergo’s to be repaired:  Suzanne will ask Patterson’s Lakes (Steve Vegh) who services their ergo.</w:t>
            </w:r>
          </w:p>
          <w:p w14:paraId="3C69B420" w14:textId="77777777" w:rsidR="007F6C93" w:rsidRPr="007B081C" w:rsidRDefault="007F6C93" w:rsidP="00276E7D">
            <w:pPr>
              <w:rPr>
                <w:color w:val="A6A6A6" w:themeColor="background1" w:themeShade="A6"/>
              </w:rPr>
            </w:pPr>
            <w:r w:rsidRPr="007B081C">
              <w:rPr>
                <w:color w:val="A6A6A6" w:themeColor="background1" w:themeShade="A6"/>
              </w:rPr>
              <w:t>Update 22/3:  Suz spoke to him. Steve will come on site to fix. He will do full service.  Committee approved to fix both Ergos.</w:t>
            </w:r>
          </w:p>
          <w:p w14:paraId="3E2FF2B0" w14:textId="77777777" w:rsidR="007F6C93" w:rsidRPr="00A1643C" w:rsidRDefault="007F6C93" w:rsidP="00276E7D">
            <w:pPr>
              <w:rPr>
                <w:color w:val="A6A6A6" w:themeColor="background1" w:themeShade="A6"/>
              </w:rPr>
            </w:pPr>
            <w:r w:rsidRPr="00A1643C">
              <w:rPr>
                <w:color w:val="A6A6A6" w:themeColor="background1" w:themeShade="A6"/>
              </w:rPr>
              <w:t>Update 19/4: Steve will be available in May to do this on-site.</w:t>
            </w:r>
          </w:p>
          <w:p w14:paraId="58545242" w14:textId="77777777" w:rsidR="007F6C93" w:rsidRPr="00F82A08" w:rsidRDefault="0062469B" w:rsidP="00276E7D">
            <w:pPr>
              <w:rPr>
                <w:color w:val="A6A6A6" w:themeColor="background1" w:themeShade="A6"/>
              </w:rPr>
            </w:pPr>
            <w:r w:rsidRPr="00F82A08">
              <w:rPr>
                <w:color w:val="A6A6A6" w:themeColor="background1" w:themeShade="A6"/>
              </w:rPr>
              <w:t>17/5:</w:t>
            </w:r>
            <w:r w:rsidR="007F6C93" w:rsidRPr="00F82A08">
              <w:rPr>
                <w:color w:val="A6A6A6" w:themeColor="background1" w:themeShade="A6"/>
              </w:rPr>
              <w:t>Ergo repairs upcoming.</w:t>
            </w:r>
          </w:p>
          <w:p w14:paraId="507E1337" w14:textId="2ECCD77B" w:rsidR="00F82A08" w:rsidRDefault="00F82A08" w:rsidP="00276E7D">
            <w:r w:rsidRPr="00F82A08">
              <w:rPr>
                <w:color w:val="FF0000"/>
              </w:rPr>
              <w:t>21/06 Steve will look at the ergo on this Saturday.</w:t>
            </w:r>
          </w:p>
        </w:tc>
        <w:tc>
          <w:tcPr>
            <w:tcW w:w="1134" w:type="dxa"/>
          </w:tcPr>
          <w:p w14:paraId="0FB4178D" w14:textId="77777777" w:rsidR="007F6C93" w:rsidRDefault="007F6C93" w:rsidP="00276E7D">
            <w:r>
              <w:t>Suzanne</w:t>
            </w:r>
          </w:p>
        </w:tc>
        <w:tc>
          <w:tcPr>
            <w:tcW w:w="851" w:type="dxa"/>
          </w:tcPr>
          <w:p w14:paraId="0AF82549" w14:textId="521C0045" w:rsidR="007F6C93" w:rsidRDefault="00746DE8" w:rsidP="00276E7D">
            <w:r>
              <w:t>19</w:t>
            </w:r>
            <w:r w:rsidRPr="00746DE8">
              <w:rPr>
                <w:vertAlign w:val="superscript"/>
              </w:rPr>
              <w:t>th</w:t>
            </w:r>
            <w:r>
              <w:t xml:space="preserve"> July</w:t>
            </w:r>
          </w:p>
        </w:tc>
        <w:tc>
          <w:tcPr>
            <w:tcW w:w="912" w:type="dxa"/>
          </w:tcPr>
          <w:p w14:paraId="6CBB29AC" w14:textId="77777777" w:rsidR="007F6C93" w:rsidRDefault="007F6C93" w:rsidP="00276E7D">
            <w:r w:rsidRPr="00306D24">
              <w:rPr>
                <w:b/>
              </w:rPr>
              <w:t>Open</w:t>
            </w:r>
          </w:p>
        </w:tc>
      </w:tr>
      <w:tr w:rsidR="007F6C93" w14:paraId="71430C20" w14:textId="77777777" w:rsidTr="00276E7D">
        <w:tc>
          <w:tcPr>
            <w:tcW w:w="1242" w:type="dxa"/>
          </w:tcPr>
          <w:p w14:paraId="5C63760F" w14:textId="77777777" w:rsidR="007F6C93" w:rsidRDefault="007F6C93" w:rsidP="00276E7D">
            <w:r w:rsidRPr="003D7CC8">
              <w:t>Feb’18</w:t>
            </w:r>
            <w:r>
              <w:t xml:space="preserve"> - 7</w:t>
            </w:r>
          </w:p>
        </w:tc>
        <w:tc>
          <w:tcPr>
            <w:tcW w:w="5103" w:type="dxa"/>
          </w:tcPr>
          <w:p w14:paraId="6EB51448" w14:textId="77777777" w:rsidR="007F6C93" w:rsidRPr="004A4545" w:rsidRDefault="007F6C93" w:rsidP="00276E7D">
            <w:pPr>
              <w:rPr>
                <w:b/>
              </w:rPr>
            </w:pPr>
            <w:r w:rsidRPr="004A4545">
              <w:rPr>
                <w:b/>
              </w:rPr>
              <w:t>INCC Handbook</w:t>
            </w:r>
          </w:p>
          <w:p w14:paraId="33D81182" w14:textId="77777777" w:rsidR="007F6C93" w:rsidRDefault="007F6C93" w:rsidP="00276E7D">
            <w:r>
              <w:t xml:space="preserve">Arabella will evolve a copy for of a club handbook for INCC (based on MLC Safety Book) and put a number of copies at the clubhouse and Bri can put on the website.  </w:t>
            </w:r>
          </w:p>
          <w:p w14:paraId="03246BBE" w14:textId="77777777" w:rsidR="007F6C93" w:rsidRPr="004A4545" w:rsidRDefault="007F6C93" w:rsidP="00276E7D">
            <w:pPr>
              <w:rPr>
                <w:color w:val="A6A6A6" w:themeColor="background1" w:themeShade="A6"/>
              </w:rPr>
            </w:pPr>
            <w:r w:rsidRPr="004A4545">
              <w:rPr>
                <w:color w:val="A6A6A6" w:themeColor="background1" w:themeShade="A6"/>
              </w:rPr>
              <w:t>Update 22/3:  Ongoing</w:t>
            </w:r>
          </w:p>
          <w:p w14:paraId="2745FE63" w14:textId="77777777" w:rsidR="007F6C93" w:rsidRPr="00A1643C" w:rsidRDefault="007F6C93" w:rsidP="00276E7D">
            <w:pPr>
              <w:rPr>
                <w:color w:val="A6A6A6" w:themeColor="background1" w:themeShade="A6"/>
              </w:rPr>
            </w:pPr>
            <w:r w:rsidRPr="00A1643C">
              <w:rPr>
                <w:color w:val="A6A6A6" w:themeColor="background1" w:themeShade="A6"/>
              </w:rPr>
              <w:t>Update 19/4: Copy of the handbook drafted by Arabella. The committee asked her to merge orientation information in the next version and along with some printed copies for new members also make it available online. Maybe scale back info that is one off and likely to change often (e.g. events), list pathways for events. Approval given to print 20.</w:t>
            </w:r>
          </w:p>
          <w:p w14:paraId="35E4A065" w14:textId="77777777" w:rsidR="007F6C93" w:rsidRDefault="0062469B" w:rsidP="00276E7D">
            <w:pPr>
              <w:rPr>
                <w:color w:val="767171" w:themeColor="background2" w:themeShade="80"/>
              </w:rPr>
            </w:pPr>
            <w:r w:rsidRPr="00F82A08">
              <w:rPr>
                <w:color w:val="767171" w:themeColor="background2" w:themeShade="80"/>
              </w:rPr>
              <w:t xml:space="preserve">17/5: </w:t>
            </w:r>
            <w:r w:rsidR="007F6C93" w:rsidRPr="00F82A08">
              <w:rPr>
                <w:color w:val="767171" w:themeColor="background2" w:themeShade="80"/>
              </w:rPr>
              <w:t>Deb gave Bella notes on handbook. Bella to update and distribute.</w:t>
            </w:r>
          </w:p>
          <w:p w14:paraId="433CF5CE" w14:textId="17432AFD" w:rsidR="00F82A08" w:rsidRDefault="00DA56E8" w:rsidP="00276E7D">
            <w:r w:rsidRPr="00DA56E8">
              <w:rPr>
                <w:color w:val="FF0000"/>
              </w:rPr>
              <w:lastRenderedPageBreak/>
              <w:t>Geoff gave Bella some notes.</w:t>
            </w:r>
            <w:r w:rsidR="00746DE8">
              <w:rPr>
                <w:color w:val="FF0000"/>
              </w:rPr>
              <w:t xml:space="preserve"> Bella will take final round of feedback.</w:t>
            </w:r>
          </w:p>
        </w:tc>
        <w:tc>
          <w:tcPr>
            <w:tcW w:w="1134" w:type="dxa"/>
          </w:tcPr>
          <w:p w14:paraId="14AEC884" w14:textId="77777777" w:rsidR="007F6C93" w:rsidRDefault="007F6C93" w:rsidP="00276E7D">
            <w:r>
              <w:lastRenderedPageBreak/>
              <w:t>Arabella &amp; Bri.</w:t>
            </w:r>
          </w:p>
        </w:tc>
        <w:tc>
          <w:tcPr>
            <w:tcW w:w="851" w:type="dxa"/>
          </w:tcPr>
          <w:p w14:paraId="104F19EB" w14:textId="320E8DAB" w:rsidR="007F6C93" w:rsidRDefault="00746DE8" w:rsidP="00276E7D">
            <w:r>
              <w:t>19</w:t>
            </w:r>
            <w:r w:rsidRPr="00746DE8">
              <w:rPr>
                <w:vertAlign w:val="superscript"/>
              </w:rPr>
              <w:t>th</w:t>
            </w:r>
            <w:r>
              <w:t xml:space="preserve"> July</w:t>
            </w:r>
          </w:p>
        </w:tc>
        <w:tc>
          <w:tcPr>
            <w:tcW w:w="912" w:type="dxa"/>
          </w:tcPr>
          <w:p w14:paraId="45A1F50F" w14:textId="77777777" w:rsidR="007F6C93" w:rsidRPr="002D2673" w:rsidRDefault="007F6C93" w:rsidP="00276E7D">
            <w:pPr>
              <w:rPr>
                <w:b/>
              </w:rPr>
            </w:pPr>
            <w:r w:rsidRPr="002D2673">
              <w:rPr>
                <w:b/>
              </w:rPr>
              <w:t>Open</w:t>
            </w:r>
          </w:p>
        </w:tc>
      </w:tr>
      <w:tr w:rsidR="007F6C93" w14:paraId="39C32F90" w14:textId="77777777" w:rsidTr="00276E7D">
        <w:tc>
          <w:tcPr>
            <w:tcW w:w="1242" w:type="dxa"/>
          </w:tcPr>
          <w:p w14:paraId="34351300" w14:textId="77777777" w:rsidR="007F6C93" w:rsidRDefault="007F6C93" w:rsidP="00276E7D">
            <w:r w:rsidRPr="003D7CC8">
              <w:t>Feb’18</w:t>
            </w:r>
            <w:r>
              <w:t xml:space="preserve"> - 8</w:t>
            </w:r>
          </w:p>
        </w:tc>
        <w:tc>
          <w:tcPr>
            <w:tcW w:w="5103" w:type="dxa"/>
          </w:tcPr>
          <w:p w14:paraId="7326A5B6" w14:textId="77777777" w:rsidR="007F6C93" w:rsidRPr="00E819C6" w:rsidRDefault="007F6C93" w:rsidP="00276E7D">
            <w:pPr>
              <w:jc w:val="both"/>
              <w:rPr>
                <w:rFonts w:eastAsia="Times New Roman"/>
                <w:b/>
              </w:rPr>
            </w:pPr>
            <w:r w:rsidRPr="00E819C6">
              <w:rPr>
                <w:rFonts w:eastAsia="Times New Roman"/>
                <w:b/>
              </w:rPr>
              <w:t>Crusader Posters</w:t>
            </w:r>
          </w:p>
          <w:p w14:paraId="2CB03898" w14:textId="77777777" w:rsidR="007F6C93" w:rsidRDefault="007F6C93" w:rsidP="00276E7D">
            <w:pPr>
              <w:jc w:val="both"/>
              <w:rPr>
                <w:rFonts w:eastAsia="Times New Roman"/>
              </w:rPr>
            </w:pPr>
            <w:r>
              <w:rPr>
                <w:rFonts w:eastAsia="Times New Roman"/>
              </w:rPr>
              <w:t>A few big posters need to be produced to advertise Crusaders Program on school noticeboards etc.</w:t>
            </w:r>
          </w:p>
          <w:p w14:paraId="37E28E66" w14:textId="0C9BF62E" w:rsidR="007F6C93" w:rsidRDefault="007F6C93" w:rsidP="00746DE8">
            <w:pPr>
              <w:jc w:val="both"/>
            </w:pPr>
            <w:r w:rsidRPr="00E819C6">
              <w:rPr>
                <w:color w:val="FF0000"/>
              </w:rPr>
              <w:t xml:space="preserve">Update 19/4: Defer until </w:t>
            </w:r>
            <w:r w:rsidR="00746DE8">
              <w:rPr>
                <w:color w:val="FF0000"/>
              </w:rPr>
              <w:t>Spring</w:t>
            </w:r>
          </w:p>
        </w:tc>
        <w:tc>
          <w:tcPr>
            <w:tcW w:w="1134" w:type="dxa"/>
          </w:tcPr>
          <w:p w14:paraId="097DB3CD" w14:textId="77777777" w:rsidR="007F6C93" w:rsidRDefault="007F6C93" w:rsidP="00276E7D">
            <w:r>
              <w:t>Bella &amp; Deb</w:t>
            </w:r>
          </w:p>
        </w:tc>
        <w:tc>
          <w:tcPr>
            <w:tcW w:w="851" w:type="dxa"/>
          </w:tcPr>
          <w:p w14:paraId="3C32A91C" w14:textId="77E89923" w:rsidR="007F6C93" w:rsidRPr="00DA56E8" w:rsidRDefault="00DA56E8" w:rsidP="00276E7D">
            <w:r>
              <w:t>Spring</w:t>
            </w:r>
          </w:p>
        </w:tc>
        <w:tc>
          <w:tcPr>
            <w:tcW w:w="912" w:type="dxa"/>
          </w:tcPr>
          <w:p w14:paraId="7E8E7248" w14:textId="77777777" w:rsidR="007F6C93" w:rsidRDefault="007F6C93" w:rsidP="00276E7D">
            <w:r w:rsidRPr="002D2673">
              <w:rPr>
                <w:b/>
              </w:rPr>
              <w:t>Open</w:t>
            </w:r>
          </w:p>
        </w:tc>
      </w:tr>
      <w:tr w:rsidR="007F6C93" w14:paraId="75456207" w14:textId="77777777" w:rsidTr="00276E7D">
        <w:tc>
          <w:tcPr>
            <w:tcW w:w="1242" w:type="dxa"/>
          </w:tcPr>
          <w:p w14:paraId="10048773" w14:textId="77777777" w:rsidR="007F6C93" w:rsidRPr="003D7CC8" w:rsidRDefault="007F6C93" w:rsidP="00276E7D">
            <w:r w:rsidRPr="003D7CC8">
              <w:t>Feb’18</w:t>
            </w:r>
            <w:r>
              <w:t xml:space="preserve"> - 10</w:t>
            </w:r>
          </w:p>
        </w:tc>
        <w:tc>
          <w:tcPr>
            <w:tcW w:w="5103" w:type="dxa"/>
          </w:tcPr>
          <w:p w14:paraId="18CCFBFB" w14:textId="77777777" w:rsidR="007F6C93" w:rsidRDefault="007F6C93" w:rsidP="00276E7D">
            <w:pPr>
              <w:jc w:val="both"/>
              <w:rPr>
                <w:rFonts w:eastAsia="Times New Roman"/>
              </w:rPr>
            </w:pPr>
            <w:r>
              <w:rPr>
                <w:rFonts w:eastAsia="Times New Roman"/>
              </w:rPr>
              <w:t xml:space="preserve">Set Dates for </w:t>
            </w:r>
            <w:r w:rsidRPr="007A2D50">
              <w:rPr>
                <w:rFonts w:eastAsia="Times New Roman"/>
                <w:b/>
              </w:rPr>
              <w:t>Come &amp; Try Days</w:t>
            </w:r>
          </w:p>
          <w:p w14:paraId="0AEB7E50" w14:textId="77777777" w:rsidR="007F6C93" w:rsidRDefault="007F6C93" w:rsidP="00276E7D">
            <w:pPr>
              <w:jc w:val="both"/>
              <w:rPr>
                <w:rFonts w:eastAsia="Times New Roman"/>
              </w:rPr>
            </w:pPr>
            <w:r>
              <w:rPr>
                <w:color w:val="FF0000"/>
              </w:rPr>
              <w:t>Update 22/3:  Defer until Spring</w:t>
            </w:r>
          </w:p>
        </w:tc>
        <w:tc>
          <w:tcPr>
            <w:tcW w:w="1134" w:type="dxa"/>
          </w:tcPr>
          <w:p w14:paraId="07598A66" w14:textId="77777777" w:rsidR="007F6C93" w:rsidRDefault="007F6C93" w:rsidP="00276E7D">
            <w:r>
              <w:t>Sally &amp; Hannah</w:t>
            </w:r>
          </w:p>
        </w:tc>
        <w:tc>
          <w:tcPr>
            <w:tcW w:w="851" w:type="dxa"/>
          </w:tcPr>
          <w:p w14:paraId="111F1B89" w14:textId="51F81E68" w:rsidR="007F6C93" w:rsidRDefault="00DA56E8" w:rsidP="00276E7D">
            <w:r>
              <w:t>Spring</w:t>
            </w:r>
          </w:p>
        </w:tc>
        <w:tc>
          <w:tcPr>
            <w:tcW w:w="912" w:type="dxa"/>
          </w:tcPr>
          <w:p w14:paraId="71701E40" w14:textId="77777777" w:rsidR="007F6C93" w:rsidRPr="00AF10AC" w:rsidRDefault="007F6C93" w:rsidP="00276E7D">
            <w:pPr>
              <w:rPr>
                <w:b/>
              </w:rPr>
            </w:pPr>
            <w:r w:rsidRPr="00AF10AC">
              <w:rPr>
                <w:b/>
              </w:rPr>
              <w:t>Open</w:t>
            </w:r>
          </w:p>
        </w:tc>
      </w:tr>
      <w:tr w:rsidR="00277E94" w14:paraId="2ECACAE7" w14:textId="77777777" w:rsidTr="00276E7D">
        <w:tc>
          <w:tcPr>
            <w:tcW w:w="1242" w:type="dxa"/>
          </w:tcPr>
          <w:p w14:paraId="5337921D" w14:textId="1B795BEE" w:rsidR="00277E94" w:rsidRPr="003D7CC8" w:rsidRDefault="00277E94" w:rsidP="00276E7D">
            <w:r>
              <w:t>May’18-1</w:t>
            </w:r>
          </w:p>
        </w:tc>
        <w:tc>
          <w:tcPr>
            <w:tcW w:w="5103" w:type="dxa"/>
          </w:tcPr>
          <w:p w14:paraId="19C8807F" w14:textId="77777777" w:rsidR="00277E94" w:rsidRDefault="00277E94" w:rsidP="00E301CE">
            <w:pPr>
              <w:rPr>
                <w:b/>
              </w:rPr>
            </w:pPr>
            <w:r>
              <w:rPr>
                <w:b/>
              </w:rPr>
              <w:t>Meeting Reports</w:t>
            </w:r>
          </w:p>
          <w:p w14:paraId="3BF6431B" w14:textId="77777777" w:rsidR="00277E94" w:rsidRDefault="00277E94" w:rsidP="00E301CE">
            <w:r w:rsidRPr="004545A6">
              <w:t>Deb to construct a simple method for distributing minutes. Members to email reports and agenda items to Deb.</w:t>
            </w:r>
          </w:p>
          <w:p w14:paraId="15ED339C" w14:textId="3B1561AA" w:rsidR="00277E94" w:rsidRDefault="00746DE8" w:rsidP="00276E7D">
            <w:pPr>
              <w:jc w:val="both"/>
              <w:rPr>
                <w:rFonts w:eastAsia="Times New Roman"/>
              </w:rPr>
            </w:pPr>
            <w:r>
              <w:rPr>
                <w:color w:val="FF0000"/>
              </w:rPr>
              <w:t xml:space="preserve">21/6: </w:t>
            </w:r>
            <w:r w:rsidR="00277E94">
              <w:rPr>
                <w:color w:val="FF0000"/>
              </w:rPr>
              <w:t>Meeting reports before meeting then embedding them in the minutes. Deb to look into drop box.</w:t>
            </w:r>
          </w:p>
        </w:tc>
        <w:tc>
          <w:tcPr>
            <w:tcW w:w="1134" w:type="dxa"/>
          </w:tcPr>
          <w:p w14:paraId="47E1AFAE" w14:textId="52D0A135" w:rsidR="00277E94" w:rsidRDefault="00277E94" w:rsidP="00276E7D">
            <w:r>
              <w:t>Deb</w:t>
            </w:r>
          </w:p>
        </w:tc>
        <w:tc>
          <w:tcPr>
            <w:tcW w:w="851" w:type="dxa"/>
          </w:tcPr>
          <w:p w14:paraId="381D6F0B" w14:textId="56267E4B" w:rsidR="00277E94" w:rsidRDefault="00746DE8" w:rsidP="00276E7D">
            <w:r>
              <w:t>19</w:t>
            </w:r>
            <w:r w:rsidRPr="00746DE8">
              <w:rPr>
                <w:vertAlign w:val="superscript"/>
              </w:rPr>
              <w:t>th</w:t>
            </w:r>
            <w:r>
              <w:t xml:space="preserve"> July</w:t>
            </w:r>
          </w:p>
        </w:tc>
        <w:tc>
          <w:tcPr>
            <w:tcW w:w="912" w:type="dxa"/>
          </w:tcPr>
          <w:p w14:paraId="5C39C1C0" w14:textId="34354A57" w:rsidR="00277E94" w:rsidRPr="00AF10AC" w:rsidRDefault="00746DE8" w:rsidP="00276E7D">
            <w:pPr>
              <w:rPr>
                <w:b/>
              </w:rPr>
            </w:pPr>
            <w:r>
              <w:rPr>
                <w:b/>
              </w:rPr>
              <w:t>Open</w:t>
            </w:r>
          </w:p>
        </w:tc>
      </w:tr>
      <w:tr w:rsidR="00277E94" w14:paraId="7A5B6D30" w14:textId="77777777" w:rsidTr="00276E7D">
        <w:tc>
          <w:tcPr>
            <w:tcW w:w="1242" w:type="dxa"/>
          </w:tcPr>
          <w:p w14:paraId="202B33EC" w14:textId="016EF2C3" w:rsidR="00277E94" w:rsidRDefault="00277E94" w:rsidP="00276E7D">
            <w:r>
              <w:t>May’18-3</w:t>
            </w:r>
          </w:p>
        </w:tc>
        <w:tc>
          <w:tcPr>
            <w:tcW w:w="5103" w:type="dxa"/>
          </w:tcPr>
          <w:p w14:paraId="1863D0C6" w14:textId="77777777" w:rsidR="00277E94" w:rsidRPr="004545A6" w:rsidRDefault="00277E94" w:rsidP="00E301CE">
            <w:pPr>
              <w:spacing w:after="160" w:line="259" w:lineRule="auto"/>
              <w:rPr>
                <w:b/>
              </w:rPr>
            </w:pPr>
            <w:r w:rsidRPr="004545A6">
              <w:rPr>
                <w:b/>
              </w:rPr>
              <w:t>Drainage Pit</w:t>
            </w:r>
          </w:p>
          <w:p w14:paraId="484CFCAB" w14:textId="77777777" w:rsidR="00277E94" w:rsidRDefault="00277E94" w:rsidP="00E301CE">
            <w:r>
              <w:t>Rob to follow up getting a drainage pit under tap outside building.</w:t>
            </w:r>
          </w:p>
          <w:p w14:paraId="34739643" w14:textId="7E432172" w:rsidR="00277E94" w:rsidRDefault="00746DE8" w:rsidP="00E301CE">
            <w:pPr>
              <w:rPr>
                <w:b/>
              </w:rPr>
            </w:pPr>
            <w:r>
              <w:rPr>
                <w:color w:val="FF0000"/>
              </w:rPr>
              <w:t xml:space="preserve">21/6: </w:t>
            </w:r>
            <w:r w:rsidR="00277E94" w:rsidRPr="004558F8">
              <w:rPr>
                <w:color w:val="FF0000"/>
              </w:rPr>
              <w:t>Rob continuing to follow up as Peter hasn’t gotten back to him.</w:t>
            </w:r>
          </w:p>
        </w:tc>
        <w:tc>
          <w:tcPr>
            <w:tcW w:w="1134" w:type="dxa"/>
          </w:tcPr>
          <w:p w14:paraId="515864A7" w14:textId="4DFCC05D" w:rsidR="00277E94" w:rsidRDefault="00277E94" w:rsidP="00276E7D">
            <w:r>
              <w:t>Rob</w:t>
            </w:r>
          </w:p>
        </w:tc>
        <w:tc>
          <w:tcPr>
            <w:tcW w:w="851" w:type="dxa"/>
          </w:tcPr>
          <w:p w14:paraId="471A2C1D" w14:textId="746C8AAC" w:rsidR="00277E94" w:rsidRDefault="00277E94" w:rsidP="00276E7D">
            <w:r>
              <w:t>21</w:t>
            </w:r>
            <w:r w:rsidRPr="007B703F">
              <w:t>st</w:t>
            </w:r>
            <w:r>
              <w:t xml:space="preserve"> June</w:t>
            </w:r>
          </w:p>
        </w:tc>
        <w:tc>
          <w:tcPr>
            <w:tcW w:w="912" w:type="dxa"/>
          </w:tcPr>
          <w:p w14:paraId="521B3F62" w14:textId="0310CEFE" w:rsidR="00277E94" w:rsidRDefault="00277E94" w:rsidP="00276E7D">
            <w:pPr>
              <w:rPr>
                <w:b/>
              </w:rPr>
            </w:pPr>
            <w:r>
              <w:rPr>
                <w:b/>
              </w:rPr>
              <w:t>Open</w:t>
            </w:r>
          </w:p>
        </w:tc>
      </w:tr>
      <w:tr w:rsidR="00277E94" w14:paraId="1AAC49D9" w14:textId="77777777" w:rsidTr="00276E7D">
        <w:tc>
          <w:tcPr>
            <w:tcW w:w="1242" w:type="dxa"/>
          </w:tcPr>
          <w:p w14:paraId="27094B24" w14:textId="20D88CC5" w:rsidR="00277E94" w:rsidRDefault="00277E94" w:rsidP="00276E7D">
            <w:r>
              <w:t>May’18-5</w:t>
            </w:r>
          </w:p>
        </w:tc>
        <w:tc>
          <w:tcPr>
            <w:tcW w:w="5103" w:type="dxa"/>
          </w:tcPr>
          <w:p w14:paraId="2E9D1844" w14:textId="77777777" w:rsidR="00277E94" w:rsidRPr="00DB5729" w:rsidRDefault="00277E94" w:rsidP="00E301CE">
            <w:pPr>
              <w:rPr>
                <w:b/>
              </w:rPr>
            </w:pPr>
            <w:r w:rsidRPr="00DB5729">
              <w:rPr>
                <w:b/>
              </w:rPr>
              <w:t xml:space="preserve">Adult Beginners </w:t>
            </w:r>
            <w:r>
              <w:rPr>
                <w:b/>
              </w:rPr>
              <w:t>Wrap Up</w:t>
            </w:r>
          </w:p>
          <w:p w14:paraId="2A946604" w14:textId="707BA17D" w:rsidR="00277E94" w:rsidRPr="00746DE8" w:rsidRDefault="00277E94" w:rsidP="00E301CE">
            <w:r>
              <w:t>Steph to present Adult Beginners program wrap up for 2017/2018 at June meeting.</w:t>
            </w:r>
          </w:p>
        </w:tc>
        <w:tc>
          <w:tcPr>
            <w:tcW w:w="1134" w:type="dxa"/>
          </w:tcPr>
          <w:p w14:paraId="1A1A7B4D" w14:textId="6191B588" w:rsidR="00277E94" w:rsidRDefault="00277E94" w:rsidP="00276E7D">
            <w:r>
              <w:t>Steph</w:t>
            </w:r>
          </w:p>
        </w:tc>
        <w:tc>
          <w:tcPr>
            <w:tcW w:w="851" w:type="dxa"/>
          </w:tcPr>
          <w:p w14:paraId="04F8F645" w14:textId="3C172D86" w:rsidR="00277E94" w:rsidRDefault="00746DE8" w:rsidP="00276E7D">
            <w:r>
              <w:t>19</w:t>
            </w:r>
            <w:r w:rsidRPr="00746DE8">
              <w:rPr>
                <w:vertAlign w:val="superscript"/>
              </w:rPr>
              <w:t>th</w:t>
            </w:r>
            <w:r>
              <w:t xml:space="preserve"> July</w:t>
            </w:r>
          </w:p>
        </w:tc>
        <w:tc>
          <w:tcPr>
            <w:tcW w:w="912" w:type="dxa"/>
          </w:tcPr>
          <w:p w14:paraId="5E0C5882" w14:textId="21E3C12B" w:rsidR="00277E94" w:rsidRDefault="00277E94" w:rsidP="00276E7D">
            <w:pPr>
              <w:rPr>
                <w:b/>
              </w:rPr>
            </w:pPr>
            <w:r>
              <w:rPr>
                <w:b/>
              </w:rPr>
              <w:t>Open</w:t>
            </w:r>
          </w:p>
        </w:tc>
      </w:tr>
      <w:tr w:rsidR="00277E94" w14:paraId="6FB9C046" w14:textId="77777777" w:rsidTr="00276E7D">
        <w:tc>
          <w:tcPr>
            <w:tcW w:w="1242" w:type="dxa"/>
          </w:tcPr>
          <w:p w14:paraId="07FD68A3" w14:textId="3E71162E" w:rsidR="00277E94" w:rsidRDefault="00277E94" w:rsidP="00276E7D">
            <w:r>
              <w:t>May’18-7</w:t>
            </w:r>
          </w:p>
        </w:tc>
        <w:tc>
          <w:tcPr>
            <w:tcW w:w="5103" w:type="dxa"/>
          </w:tcPr>
          <w:p w14:paraId="136CC1CC" w14:textId="77777777" w:rsidR="00277E94" w:rsidRPr="004545A6" w:rsidRDefault="00277E94" w:rsidP="00E301CE">
            <w:pPr>
              <w:spacing w:after="160" w:line="259" w:lineRule="auto"/>
              <w:rPr>
                <w:b/>
              </w:rPr>
            </w:pPr>
            <w:r w:rsidRPr="004545A6">
              <w:rPr>
                <w:b/>
              </w:rPr>
              <w:t>Adult beginners -&gt; Members</w:t>
            </w:r>
          </w:p>
          <w:p w14:paraId="1FA3F5BB" w14:textId="620DF427" w:rsidR="00277E94" w:rsidRPr="00746DE8" w:rsidRDefault="00277E94" w:rsidP="00E301CE">
            <w:r>
              <w:t>Steph to look at how the beginner course flows through to membership.</w:t>
            </w:r>
          </w:p>
        </w:tc>
        <w:tc>
          <w:tcPr>
            <w:tcW w:w="1134" w:type="dxa"/>
          </w:tcPr>
          <w:p w14:paraId="7016C978" w14:textId="15B0008D" w:rsidR="00277E94" w:rsidRDefault="00277E94" w:rsidP="00276E7D">
            <w:r>
              <w:t>Steph</w:t>
            </w:r>
          </w:p>
        </w:tc>
        <w:tc>
          <w:tcPr>
            <w:tcW w:w="851" w:type="dxa"/>
          </w:tcPr>
          <w:p w14:paraId="353BE5D3" w14:textId="36694FE7" w:rsidR="00277E94" w:rsidRDefault="00746DE8" w:rsidP="00276E7D">
            <w:r>
              <w:t>19</w:t>
            </w:r>
            <w:r w:rsidRPr="00746DE8">
              <w:rPr>
                <w:vertAlign w:val="superscript"/>
              </w:rPr>
              <w:t>th</w:t>
            </w:r>
            <w:r>
              <w:t xml:space="preserve"> July</w:t>
            </w:r>
          </w:p>
        </w:tc>
        <w:tc>
          <w:tcPr>
            <w:tcW w:w="912" w:type="dxa"/>
          </w:tcPr>
          <w:p w14:paraId="55EC926A" w14:textId="744A5AFD" w:rsidR="00277E94" w:rsidRDefault="00277E94" w:rsidP="00276E7D">
            <w:pPr>
              <w:rPr>
                <w:b/>
              </w:rPr>
            </w:pPr>
            <w:r>
              <w:rPr>
                <w:b/>
              </w:rPr>
              <w:t>Open</w:t>
            </w:r>
          </w:p>
        </w:tc>
      </w:tr>
      <w:tr w:rsidR="00277E94" w14:paraId="3DB4B8F4" w14:textId="77777777" w:rsidTr="00276E7D">
        <w:tc>
          <w:tcPr>
            <w:tcW w:w="1242" w:type="dxa"/>
          </w:tcPr>
          <w:p w14:paraId="47A84E4F" w14:textId="592846D3" w:rsidR="00277E94" w:rsidRDefault="00277E94" w:rsidP="00276E7D">
            <w:r>
              <w:t>May’18-8</w:t>
            </w:r>
          </w:p>
        </w:tc>
        <w:tc>
          <w:tcPr>
            <w:tcW w:w="5103" w:type="dxa"/>
          </w:tcPr>
          <w:p w14:paraId="7931F2DA" w14:textId="77777777" w:rsidR="00277E94" w:rsidRPr="004545A6" w:rsidRDefault="00277E94" w:rsidP="00E301CE">
            <w:pPr>
              <w:spacing w:after="160" w:line="259" w:lineRule="auto"/>
              <w:rPr>
                <w:b/>
              </w:rPr>
            </w:pPr>
            <w:r w:rsidRPr="004545A6">
              <w:rPr>
                <w:b/>
              </w:rPr>
              <w:t>Camberwell – Parent members</w:t>
            </w:r>
          </w:p>
          <w:p w14:paraId="1ED0FA7A" w14:textId="0E0BB483" w:rsidR="00277E94" w:rsidRPr="00746DE8" w:rsidRDefault="00277E94" w:rsidP="00E301CE">
            <w:r>
              <w:t>Steph to discuss with Camberwell parent recruitment.</w:t>
            </w:r>
          </w:p>
        </w:tc>
        <w:tc>
          <w:tcPr>
            <w:tcW w:w="1134" w:type="dxa"/>
          </w:tcPr>
          <w:p w14:paraId="5225E2A0" w14:textId="3245BD64" w:rsidR="00277E94" w:rsidRDefault="00277E94" w:rsidP="00276E7D">
            <w:r>
              <w:t>Steph</w:t>
            </w:r>
          </w:p>
        </w:tc>
        <w:tc>
          <w:tcPr>
            <w:tcW w:w="851" w:type="dxa"/>
          </w:tcPr>
          <w:p w14:paraId="1273F8D5" w14:textId="387F6757" w:rsidR="00277E94" w:rsidRDefault="00277E94" w:rsidP="00276E7D">
            <w:r>
              <w:t>21</w:t>
            </w:r>
            <w:r w:rsidRPr="007B703F">
              <w:rPr>
                <w:vertAlign w:val="superscript"/>
              </w:rPr>
              <w:t>st</w:t>
            </w:r>
            <w:r>
              <w:t xml:space="preserve"> June</w:t>
            </w:r>
          </w:p>
        </w:tc>
        <w:tc>
          <w:tcPr>
            <w:tcW w:w="912" w:type="dxa"/>
          </w:tcPr>
          <w:p w14:paraId="061DBBA7" w14:textId="0AAC4F6C" w:rsidR="00277E94" w:rsidRDefault="00277E94" w:rsidP="00276E7D">
            <w:pPr>
              <w:rPr>
                <w:b/>
              </w:rPr>
            </w:pPr>
            <w:r>
              <w:rPr>
                <w:b/>
              </w:rPr>
              <w:t>Open</w:t>
            </w:r>
          </w:p>
        </w:tc>
      </w:tr>
      <w:tr w:rsidR="00277E94" w14:paraId="3DD1E0F4" w14:textId="77777777" w:rsidTr="00276E7D">
        <w:tc>
          <w:tcPr>
            <w:tcW w:w="1242" w:type="dxa"/>
          </w:tcPr>
          <w:p w14:paraId="0FAB1364" w14:textId="37AFBCC5" w:rsidR="00277E94" w:rsidRDefault="00277E94" w:rsidP="00276E7D">
            <w:r>
              <w:t>May’18-9</w:t>
            </w:r>
          </w:p>
        </w:tc>
        <w:tc>
          <w:tcPr>
            <w:tcW w:w="5103" w:type="dxa"/>
          </w:tcPr>
          <w:p w14:paraId="6BE99A05" w14:textId="77777777" w:rsidR="00277E94" w:rsidRPr="004545A6" w:rsidRDefault="00277E94" w:rsidP="00E301CE">
            <w:pPr>
              <w:spacing w:after="160" w:line="259" w:lineRule="auto"/>
              <w:rPr>
                <w:b/>
              </w:rPr>
            </w:pPr>
            <w:r>
              <w:rPr>
                <w:b/>
              </w:rPr>
              <w:t>Public housing</w:t>
            </w:r>
            <w:r w:rsidRPr="004545A6">
              <w:rPr>
                <w:b/>
              </w:rPr>
              <w:t xml:space="preserve"> – Come &amp; Try</w:t>
            </w:r>
          </w:p>
          <w:p w14:paraId="7BC6A474" w14:textId="77777777" w:rsidR="00277E94" w:rsidRDefault="00277E94" w:rsidP="00E301CE">
            <w:r>
              <w:t>Bella to connect with public housing community groups to potentially host come and try day or make connection with these groups.</w:t>
            </w:r>
          </w:p>
          <w:p w14:paraId="311392C2" w14:textId="43A17F8F" w:rsidR="00277E94" w:rsidRPr="004545A6" w:rsidRDefault="00746DE8" w:rsidP="00746DE8">
            <w:pPr>
              <w:rPr>
                <w:b/>
              </w:rPr>
            </w:pPr>
            <w:r>
              <w:rPr>
                <w:color w:val="FF0000"/>
              </w:rPr>
              <w:t>Defer to September.</w:t>
            </w:r>
          </w:p>
        </w:tc>
        <w:tc>
          <w:tcPr>
            <w:tcW w:w="1134" w:type="dxa"/>
          </w:tcPr>
          <w:p w14:paraId="56F1F57E" w14:textId="293625AB" w:rsidR="00277E94" w:rsidRDefault="00277E94" w:rsidP="00276E7D">
            <w:r>
              <w:t>Arabella</w:t>
            </w:r>
          </w:p>
        </w:tc>
        <w:tc>
          <w:tcPr>
            <w:tcW w:w="851" w:type="dxa"/>
          </w:tcPr>
          <w:p w14:paraId="1B63B486" w14:textId="1D4FC8DF" w:rsidR="00277E94" w:rsidRDefault="00277E94" w:rsidP="00276E7D">
            <w:r>
              <w:t>Defer to Sept.</w:t>
            </w:r>
          </w:p>
        </w:tc>
        <w:tc>
          <w:tcPr>
            <w:tcW w:w="912" w:type="dxa"/>
          </w:tcPr>
          <w:p w14:paraId="5B1132AC" w14:textId="18D9CBE3" w:rsidR="00277E94" w:rsidRDefault="00277E94" w:rsidP="00276E7D">
            <w:pPr>
              <w:rPr>
                <w:b/>
              </w:rPr>
            </w:pPr>
            <w:r>
              <w:rPr>
                <w:b/>
              </w:rPr>
              <w:t>Open</w:t>
            </w:r>
          </w:p>
        </w:tc>
      </w:tr>
      <w:tr w:rsidR="00277E94" w14:paraId="2BDFBF0F" w14:textId="77777777" w:rsidTr="00276E7D">
        <w:tc>
          <w:tcPr>
            <w:tcW w:w="1242" w:type="dxa"/>
          </w:tcPr>
          <w:p w14:paraId="667055C6" w14:textId="41B178C4" w:rsidR="00277E94" w:rsidRDefault="00277E94" w:rsidP="00276E7D">
            <w:r>
              <w:t>May’18-10</w:t>
            </w:r>
          </w:p>
        </w:tc>
        <w:tc>
          <w:tcPr>
            <w:tcW w:w="5103" w:type="dxa"/>
          </w:tcPr>
          <w:p w14:paraId="5072DAA2" w14:textId="77777777" w:rsidR="00277E94" w:rsidRPr="004545A6" w:rsidRDefault="00277E94" w:rsidP="00E301CE">
            <w:pPr>
              <w:spacing w:after="160" w:line="259" w:lineRule="auto"/>
              <w:rPr>
                <w:b/>
              </w:rPr>
            </w:pPr>
            <w:r w:rsidRPr="004545A6">
              <w:rPr>
                <w:b/>
              </w:rPr>
              <w:t>Schools promotion</w:t>
            </w:r>
          </w:p>
          <w:p w14:paraId="613A541D" w14:textId="77777777" w:rsidR="00277E94" w:rsidRDefault="00277E94" w:rsidP="00E301CE">
            <w:r>
              <w:t>Bella to make connections with Gold Street via Ken and Fitzroy High via Deb.</w:t>
            </w:r>
          </w:p>
          <w:p w14:paraId="7E97827D" w14:textId="15BDDE06" w:rsidR="00277E94" w:rsidRDefault="00746DE8" w:rsidP="00746DE8">
            <w:pPr>
              <w:rPr>
                <w:b/>
              </w:rPr>
            </w:pPr>
            <w:r>
              <w:rPr>
                <w:color w:val="FF0000"/>
              </w:rPr>
              <w:t>Defer to September.</w:t>
            </w:r>
          </w:p>
        </w:tc>
        <w:tc>
          <w:tcPr>
            <w:tcW w:w="1134" w:type="dxa"/>
          </w:tcPr>
          <w:p w14:paraId="1575F564" w14:textId="11F502C6" w:rsidR="00277E94" w:rsidRDefault="00277E94" w:rsidP="00276E7D">
            <w:r>
              <w:t>Arabella</w:t>
            </w:r>
          </w:p>
        </w:tc>
        <w:tc>
          <w:tcPr>
            <w:tcW w:w="851" w:type="dxa"/>
          </w:tcPr>
          <w:p w14:paraId="6953BA18" w14:textId="7F7814E8" w:rsidR="00277E94" w:rsidRDefault="00277E94" w:rsidP="00276E7D">
            <w:r>
              <w:t>Defer to Sept.</w:t>
            </w:r>
          </w:p>
        </w:tc>
        <w:tc>
          <w:tcPr>
            <w:tcW w:w="912" w:type="dxa"/>
          </w:tcPr>
          <w:p w14:paraId="4C171079" w14:textId="3CC70437" w:rsidR="00277E94" w:rsidRDefault="00277E94" w:rsidP="00276E7D">
            <w:pPr>
              <w:rPr>
                <w:b/>
              </w:rPr>
            </w:pPr>
            <w:r>
              <w:rPr>
                <w:b/>
              </w:rPr>
              <w:t>Open</w:t>
            </w:r>
          </w:p>
        </w:tc>
      </w:tr>
    </w:tbl>
    <w:p w14:paraId="5BFC6A11" w14:textId="7D7DFA38" w:rsidR="00093082" w:rsidRDefault="00093082"/>
    <w:p w14:paraId="64F533B2" w14:textId="6B12239F" w:rsidR="00093082" w:rsidRPr="004545A6" w:rsidRDefault="00093082">
      <w:pPr>
        <w:rPr>
          <w:b/>
          <w:u w:val="single"/>
        </w:rPr>
      </w:pPr>
      <w:r w:rsidRPr="004545A6">
        <w:rPr>
          <w:b/>
          <w:u w:val="single"/>
        </w:rPr>
        <w:t>Actions closed this meeting:</w:t>
      </w:r>
    </w:p>
    <w:tbl>
      <w:tblPr>
        <w:tblStyle w:val="TableGrid"/>
        <w:tblW w:w="9242" w:type="dxa"/>
        <w:tblLayout w:type="fixed"/>
        <w:tblLook w:val="04A0" w:firstRow="1" w:lastRow="0" w:firstColumn="1" w:lastColumn="0" w:noHBand="0" w:noVBand="1"/>
      </w:tblPr>
      <w:tblGrid>
        <w:gridCol w:w="1242"/>
        <w:gridCol w:w="5103"/>
        <w:gridCol w:w="1134"/>
        <w:gridCol w:w="851"/>
        <w:gridCol w:w="912"/>
      </w:tblGrid>
      <w:tr w:rsidR="00277E94" w14:paraId="71FBF49A" w14:textId="77777777" w:rsidTr="00276E7D">
        <w:trPr>
          <w:trHeight w:val="1061"/>
        </w:trPr>
        <w:tc>
          <w:tcPr>
            <w:tcW w:w="1242" w:type="dxa"/>
          </w:tcPr>
          <w:p w14:paraId="62E46FB6" w14:textId="3F56917F" w:rsidR="00277E94" w:rsidRDefault="00277E94" w:rsidP="00276E7D">
            <w:r>
              <w:t>May’18-2</w:t>
            </w:r>
          </w:p>
        </w:tc>
        <w:tc>
          <w:tcPr>
            <w:tcW w:w="5103" w:type="dxa"/>
          </w:tcPr>
          <w:p w14:paraId="0129C16A" w14:textId="77777777" w:rsidR="00277E94" w:rsidRPr="004545A6" w:rsidRDefault="00277E94" w:rsidP="00E301CE">
            <w:pPr>
              <w:spacing w:after="160" w:line="259" w:lineRule="auto"/>
              <w:rPr>
                <w:b/>
              </w:rPr>
            </w:pPr>
            <w:r w:rsidRPr="004545A6">
              <w:rPr>
                <w:b/>
              </w:rPr>
              <w:t>YCC 6</w:t>
            </w:r>
            <w:r w:rsidRPr="004545A6">
              <w:rPr>
                <w:b/>
                <w:vertAlign w:val="superscript"/>
              </w:rPr>
              <w:t>th</w:t>
            </w:r>
            <w:r w:rsidRPr="004545A6">
              <w:rPr>
                <w:b/>
              </w:rPr>
              <w:t xml:space="preserve"> June Meeting</w:t>
            </w:r>
          </w:p>
          <w:p w14:paraId="39EDB2AF" w14:textId="77777777" w:rsidR="00277E94" w:rsidRDefault="00277E94" w:rsidP="00E301CE">
            <w:r>
              <w:t>Deb and/or Candice to attend.</w:t>
            </w:r>
          </w:p>
          <w:p w14:paraId="2B414C26" w14:textId="6EECBFBC" w:rsidR="00277E94" w:rsidRPr="00EE4046" w:rsidRDefault="00277E94" w:rsidP="00276E7D">
            <w:r>
              <w:rPr>
                <w:color w:val="FF0000"/>
              </w:rPr>
              <w:t>Deb and Candice attended.</w:t>
            </w:r>
          </w:p>
        </w:tc>
        <w:tc>
          <w:tcPr>
            <w:tcW w:w="1134" w:type="dxa"/>
          </w:tcPr>
          <w:p w14:paraId="03131165" w14:textId="0B8484A3" w:rsidR="00277E94" w:rsidRDefault="00277E94" w:rsidP="00276E7D"/>
        </w:tc>
        <w:tc>
          <w:tcPr>
            <w:tcW w:w="851" w:type="dxa"/>
          </w:tcPr>
          <w:p w14:paraId="0D8EFD07" w14:textId="75E125EC" w:rsidR="00277E94" w:rsidRDefault="00277E94" w:rsidP="00276E7D"/>
        </w:tc>
        <w:tc>
          <w:tcPr>
            <w:tcW w:w="912" w:type="dxa"/>
          </w:tcPr>
          <w:p w14:paraId="418DA4E6" w14:textId="08269BB4" w:rsidR="00277E94" w:rsidRPr="004545A6" w:rsidRDefault="00277E94" w:rsidP="00276E7D">
            <w:pPr>
              <w:spacing w:after="160" w:line="259" w:lineRule="auto"/>
            </w:pPr>
            <w:r>
              <w:rPr>
                <w:b/>
              </w:rPr>
              <w:t>Closed</w:t>
            </w:r>
          </w:p>
        </w:tc>
      </w:tr>
      <w:tr w:rsidR="00277E94" w14:paraId="441FBE4E" w14:textId="77777777" w:rsidTr="00276E7D">
        <w:tc>
          <w:tcPr>
            <w:tcW w:w="1242" w:type="dxa"/>
          </w:tcPr>
          <w:p w14:paraId="3C8121C3" w14:textId="05482BF5" w:rsidR="00277E94" w:rsidRDefault="00277E94" w:rsidP="00276E7D">
            <w:r>
              <w:t>Apr’18 -9</w:t>
            </w:r>
          </w:p>
        </w:tc>
        <w:tc>
          <w:tcPr>
            <w:tcW w:w="5103" w:type="dxa"/>
          </w:tcPr>
          <w:p w14:paraId="3CCAF9E5" w14:textId="77777777" w:rsidR="00277E94" w:rsidRPr="009138FD" w:rsidRDefault="00277E94" w:rsidP="00E301CE">
            <w:pPr>
              <w:rPr>
                <w:b/>
              </w:rPr>
            </w:pPr>
            <w:r w:rsidRPr="009138FD">
              <w:rPr>
                <w:b/>
              </w:rPr>
              <w:t>Trailer booking form</w:t>
            </w:r>
          </w:p>
          <w:p w14:paraId="51E1A041" w14:textId="77777777" w:rsidR="00277E94" w:rsidRPr="00F82A08" w:rsidRDefault="00277E94" w:rsidP="00E301CE">
            <w:pPr>
              <w:rPr>
                <w:color w:val="767171" w:themeColor="background2" w:themeShade="80"/>
              </w:rPr>
            </w:pPr>
            <w:r w:rsidRPr="00760AC0">
              <w:rPr>
                <w:color w:val="808080" w:themeColor="background1" w:themeShade="80"/>
              </w:rPr>
              <w:t>Hannah to design form for trailer booking and then work with Candice.</w:t>
            </w:r>
          </w:p>
          <w:p w14:paraId="57CDC430" w14:textId="77777777" w:rsidR="00277E94" w:rsidRPr="00F82A08" w:rsidRDefault="00277E94" w:rsidP="00E301CE">
            <w:pPr>
              <w:rPr>
                <w:color w:val="767171" w:themeColor="background2" w:themeShade="80"/>
              </w:rPr>
            </w:pPr>
            <w:r w:rsidRPr="00F82A08">
              <w:rPr>
                <w:color w:val="767171" w:themeColor="background2" w:themeShade="80"/>
              </w:rPr>
              <w:t>17/5: Hannah absent. Progress to Try Booking or register now to book in spot for trailer and make payment for the trailer.</w:t>
            </w:r>
          </w:p>
          <w:p w14:paraId="72AC4D68" w14:textId="0BEC58D5" w:rsidR="00277E94" w:rsidRPr="00EE4046" w:rsidRDefault="00277E94" w:rsidP="00276E7D">
            <w:pPr>
              <w:rPr>
                <w:color w:val="FF0000"/>
              </w:rPr>
            </w:pPr>
            <w:r>
              <w:rPr>
                <w:color w:val="FF0000"/>
              </w:rPr>
              <w:t>Working well at the moment and we will continue with current system.</w:t>
            </w:r>
          </w:p>
        </w:tc>
        <w:tc>
          <w:tcPr>
            <w:tcW w:w="1134" w:type="dxa"/>
          </w:tcPr>
          <w:p w14:paraId="57227EB9" w14:textId="571C3559" w:rsidR="00277E94" w:rsidRDefault="00277E94" w:rsidP="00276E7D"/>
        </w:tc>
        <w:tc>
          <w:tcPr>
            <w:tcW w:w="851" w:type="dxa"/>
          </w:tcPr>
          <w:p w14:paraId="6164676E" w14:textId="678AE912" w:rsidR="00277E94" w:rsidRDefault="00277E94" w:rsidP="00276E7D"/>
        </w:tc>
        <w:tc>
          <w:tcPr>
            <w:tcW w:w="912" w:type="dxa"/>
          </w:tcPr>
          <w:p w14:paraId="63E0DA33" w14:textId="05188C5E" w:rsidR="00277E94" w:rsidRPr="004545A6" w:rsidRDefault="00277E94" w:rsidP="00276E7D">
            <w:pPr>
              <w:spacing w:after="160" w:line="259" w:lineRule="auto"/>
            </w:pPr>
            <w:r>
              <w:rPr>
                <w:b/>
              </w:rPr>
              <w:t>Closed</w:t>
            </w:r>
          </w:p>
        </w:tc>
      </w:tr>
      <w:tr w:rsidR="00277E94" w14:paraId="2901DFDB" w14:textId="77777777" w:rsidTr="00276E7D">
        <w:tc>
          <w:tcPr>
            <w:tcW w:w="1242" w:type="dxa"/>
          </w:tcPr>
          <w:p w14:paraId="6B1E2BB1" w14:textId="6CD12EA4" w:rsidR="00277E94" w:rsidRDefault="00277E94" w:rsidP="00276E7D">
            <w:r>
              <w:lastRenderedPageBreak/>
              <w:t>Apr’18 -2</w:t>
            </w:r>
          </w:p>
        </w:tc>
        <w:tc>
          <w:tcPr>
            <w:tcW w:w="5103" w:type="dxa"/>
          </w:tcPr>
          <w:p w14:paraId="2FF74D87" w14:textId="77777777" w:rsidR="00277E94" w:rsidRPr="00894B91" w:rsidRDefault="00277E94" w:rsidP="00E301CE">
            <w:pPr>
              <w:rPr>
                <w:b/>
              </w:rPr>
            </w:pPr>
            <w:r w:rsidRPr="00894B91">
              <w:rPr>
                <w:b/>
              </w:rPr>
              <w:t>Yarra Members Call Tree</w:t>
            </w:r>
          </w:p>
          <w:p w14:paraId="3D6608F0" w14:textId="77777777" w:rsidR="00277E94" w:rsidRPr="00F82A08" w:rsidRDefault="00277E94" w:rsidP="00E301CE">
            <w:pPr>
              <w:rPr>
                <w:color w:val="767171" w:themeColor="background2" w:themeShade="80"/>
              </w:rPr>
            </w:pPr>
            <w:r w:rsidRPr="00BB3B28">
              <w:rPr>
                <w:color w:val="808080" w:themeColor="background1" w:themeShade="80"/>
              </w:rPr>
              <w:t xml:space="preserve">Candice and Geoff to identify INCC members residing in City of Yarra and arrange a telephone tree. </w:t>
            </w:r>
          </w:p>
          <w:p w14:paraId="0E71B150" w14:textId="77777777" w:rsidR="00277E94" w:rsidRPr="00F82A08" w:rsidRDefault="00277E94" w:rsidP="00E301CE">
            <w:pPr>
              <w:rPr>
                <w:color w:val="767171" w:themeColor="background2" w:themeShade="80"/>
              </w:rPr>
            </w:pPr>
            <w:r w:rsidRPr="00F82A08">
              <w:rPr>
                <w:color w:val="767171" w:themeColor="background2" w:themeShade="80"/>
              </w:rPr>
              <w:t>17/5: Send out another reminder to club about council submission.</w:t>
            </w:r>
          </w:p>
          <w:p w14:paraId="211ECEB2" w14:textId="3AAC0089" w:rsidR="00277E94" w:rsidRPr="00823CB5" w:rsidRDefault="00277E94" w:rsidP="00276E7D">
            <w:pPr>
              <w:rPr>
                <w:color w:val="FF0000"/>
              </w:rPr>
            </w:pPr>
            <w:r>
              <w:rPr>
                <w:color w:val="FF0000"/>
              </w:rPr>
              <w:t>Geoff has sent list of contacts in Yarra to Brianna which will be useful in future.</w:t>
            </w:r>
          </w:p>
        </w:tc>
        <w:tc>
          <w:tcPr>
            <w:tcW w:w="1134" w:type="dxa"/>
          </w:tcPr>
          <w:p w14:paraId="35EC4FD7" w14:textId="6A233C72" w:rsidR="00277E94" w:rsidRDefault="00277E94" w:rsidP="00276E7D"/>
        </w:tc>
        <w:tc>
          <w:tcPr>
            <w:tcW w:w="851" w:type="dxa"/>
          </w:tcPr>
          <w:p w14:paraId="45BFC864" w14:textId="77777777" w:rsidR="00277E94" w:rsidRDefault="00277E94" w:rsidP="00276E7D"/>
        </w:tc>
        <w:tc>
          <w:tcPr>
            <w:tcW w:w="912" w:type="dxa"/>
          </w:tcPr>
          <w:p w14:paraId="697783A2" w14:textId="739D63A1" w:rsidR="00277E94" w:rsidRPr="004545A6" w:rsidRDefault="00277E94" w:rsidP="00276E7D">
            <w:pPr>
              <w:spacing w:after="160" w:line="259" w:lineRule="auto"/>
            </w:pPr>
            <w:r>
              <w:rPr>
                <w:b/>
              </w:rPr>
              <w:t>Closed</w:t>
            </w:r>
          </w:p>
        </w:tc>
      </w:tr>
      <w:tr w:rsidR="00277E94" w14:paraId="5CF6FB7C" w14:textId="77777777" w:rsidTr="00276E7D">
        <w:tc>
          <w:tcPr>
            <w:tcW w:w="1242" w:type="dxa"/>
          </w:tcPr>
          <w:p w14:paraId="7A58EA1C" w14:textId="2DDA4BB5" w:rsidR="00277E94" w:rsidRDefault="00277E94" w:rsidP="00276E7D">
            <w:r>
              <w:t>May’18-6</w:t>
            </w:r>
          </w:p>
        </w:tc>
        <w:tc>
          <w:tcPr>
            <w:tcW w:w="5103" w:type="dxa"/>
          </w:tcPr>
          <w:p w14:paraId="2A972C75" w14:textId="77777777" w:rsidR="00277E94" w:rsidRPr="004545A6" w:rsidRDefault="00277E94" w:rsidP="00E301CE">
            <w:pPr>
              <w:spacing w:after="160" w:line="259" w:lineRule="auto"/>
              <w:rPr>
                <w:b/>
              </w:rPr>
            </w:pPr>
            <w:r w:rsidRPr="004545A6">
              <w:rPr>
                <w:b/>
              </w:rPr>
              <w:t>Membership Analysis</w:t>
            </w:r>
          </w:p>
          <w:p w14:paraId="049145D8" w14:textId="77777777" w:rsidR="00277E94" w:rsidRDefault="00277E94" w:rsidP="00E301CE">
            <w:r>
              <w:t xml:space="preserve">Geoff to run numbers on membership over time and the usage patterns of the members. </w:t>
            </w:r>
          </w:p>
          <w:p w14:paraId="1457AEEA" w14:textId="543131EE" w:rsidR="00277E94" w:rsidRPr="00823CB5" w:rsidRDefault="00277E94" w:rsidP="00276E7D">
            <w:pPr>
              <w:rPr>
                <w:b/>
                <w:color w:val="FF0000"/>
              </w:rPr>
            </w:pPr>
            <w:r w:rsidRPr="004558F8">
              <w:rPr>
                <w:color w:val="FF0000"/>
              </w:rPr>
              <w:t>In report.</w:t>
            </w:r>
          </w:p>
        </w:tc>
        <w:tc>
          <w:tcPr>
            <w:tcW w:w="1134" w:type="dxa"/>
          </w:tcPr>
          <w:p w14:paraId="02DDFC23" w14:textId="75643DB6" w:rsidR="00277E94" w:rsidRDefault="00277E94" w:rsidP="00276E7D"/>
        </w:tc>
        <w:tc>
          <w:tcPr>
            <w:tcW w:w="851" w:type="dxa"/>
          </w:tcPr>
          <w:p w14:paraId="191E75E0" w14:textId="77777777" w:rsidR="00277E94" w:rsidRDefault="00277E94" w:rsidP="00276E7D"/>
        </w:tc>
        <w:tc>
          <w:tcPr>
            <w:tcW w:w="912" w:type="dxa"/>
          </w:tcPr>
          <w:p w14:paraId="409CDDD5" w14:textId="7E5555B8" w:rsidR="00277E94" w:rsidRPr="004545A6" w:rsidRDefault="00277E94" w:rsidP="00276E7D">
            <w:pPr>
              <w:spacing w:after="160" w:line="259" w:lineRule="auto"/>
            </w:pPr>
            <w:r>
              <w:rPr>
                <w:b/>
              </w:rPr>
              <w:t>Closed</w:t>
            </w:r>
          </w:p>
        </w:tc>
      </w:tr>
      <w:tr w:rsidR="00277E94" w14:paraId="7CF3D73D" w14:textId="77777777" w:rsidTr="00276E7D">
        <w:tc>
          <w:tcPr>
            <w:tcW w:w="1242" w:type="dxa"/>
          </w:tcPr>
          <w:p w14:paraId="0A1AAC5A" w14:textId="719FBAE6" w:rsidR="00277E94" w:rsidRDefault="00277E94" w:rsidP="00276E7D">
            <w:r>
              <w:t>May’18-4</w:t>
            </w:r>
          </w:p>
        </w:tc>
        <w:tc>
          <w:tcPr>
            <w:tcW w:w="5103" w:type="dxa"/>
          </w:tcPr>
          <w:p w14:paraId="17D1ED36" w14:textId="77777777" w:rsidR="00277E94" w:rsidRPr="004545A6" w:rsidRDefault="00277E94" w:rsidP="00E301CE">
            <w:pPr>
              <w:rPr>
                <w:b/>
              </w:rPr>
            </w:pPr>
            <w:r w:rsidRPr="004545A6">
              <w:rPr>
                <w:b/>
              </w:rPr>
              <w:t>Housing BBQ</w:t>
            </w:r>
          </w:p>
          <w:p w14:paraId="6B85FA6B" w14:textId="77777777" w:rsidR="00277E94" w:rsidRDefault="00277E94" w:rsidP="00E301CE">
            <w:r>
              <w:t>Rob to proceed with proposal to shift the BBQ to outside and construct a cage to house it.</w:t>
            </w:r>
          </w:p>
          <w:p w14:paraId="0AB7E83E" w14:textId="0DE4D7DB" w:rsidR="00277E94" w:rsidRDefault="00277E94" w:rsidP="00276E7D">
            <w:pPr>
              <w:ind w:left="66"/>
            </w:pPr>
            <w:r w:rsidRPr="004558F8">
              <w:rPr>
                <w:color w:val="FF0000"/>
              </w:rPr>
              <w:t>BBQ successfully housed.</w:t>
            </w:r>
          </w:p>
        </w:tc>
        <w:tc>
          <w:tcPr>
            <w:tcW w:w="1134" w:type="dxa"/>
          </w:tcPr>
          <w:p w14:paraId="4C55451A" w14:textId="6C2C73DC" w:rsidR="00277E94" w:rsidRDefault="00277E94" w:rsidP="00276E7D"/>
        </w:tc>
        <w:tc>
          <w:tcPr>
            <w:tcW w:w="851" w:type="dxa"/>
          </w:tcPr>
          <w:p w14:paraId="7E48C138" w14:textId="77777777" w:rsidR="00277E94" w:rsidRDefault="00277E94" w:rsidP="00276E7D"/>
        </w:tc>
        <w:tc>
          <w:tcPr>
            <w:tcW w:w="912" w:type="dxa"/>
          </w:tcPr>
          <w:p w14:paraId="48298C30" w14:textId="1F399F23" w:rsidR="00277E94" w:rsidRPr="004545A6" w:rsidRDefault="00277E94" w:rsidP="00276E7D">
            <w:pPr>
              <w:spacing w:after="160" w:line="259" w:lineRule="auto"/>
            </w:pPr>
            <w:r>
              <w:rPr>
                <w:b/>
              </w:rPr>
              <w:t>Closed</w:t>
            </w:r>
          </w:p>
        </w:tc>
      </w:tr>
    </w:tbl>
    <w:p w14:paraId="01CE8C3A" w14:textId="77777777" w:rsidR="007F6C93" w:rsidRDefault="007F6C93" w:rsidP="007F6C93">
      <w:pPr>
        <w:rPr>
          <w:b/>
        </w:rPr>
      </w:pPr>
    </w:p>
    <w:p w14:paraId="3641583E" w14:textId="78D88951" w:rsidR="00E940C3" w:rsidRPr="00E940C3" w:rsidRDefault="00E940C3"/>
    <w:sectPr w:rsidR="00E940C3" w:rsidRPr="00E940C3" w:rsidSect="00276E7D">
      <w:pgSz w:w="11906" w:h="16838"/>
      <w:pgMar w:top="851"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neva">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5436B"/>
    <w:multiLevelType w:val="hybridMultilevel"/>
    <w:tmpl w:val="9AE25960"/>
    <w:lvl w:ilvl="0" w:tplc="C0340CE2">
      <w:start w:val="21"/>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F6711B"/>
    <w:multiLevelType w:val="hybridMultilevel"/>
    <w:tmpl w:val="AC70B37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1">
      <w:start w:val="1"/>
      <w:numFmt w:val="bullet"/>
      <w:lvlText w:val=""/>
      <w:lvlJc w:val="left"/>
      <w:pPr>
        <w:ind w:left="2160" w:hanging="180"/>
      </w:pPr>
      <w:rPr>
        <w:rFonts w:ascii="Symbol" w:hAnsi="Symbol" w:hint="default"/>
      </w:rPr>
    </w:lvl>
    <w:lvl w:ilvl="3" w:tplc="0C090001">
      <w:start w:val="1"/>
      <w:numFmt w:val="bullet"/>
      <w:lvlText w:val=""/>
      <w:lvlJc w:val="left"/>
      <w:pPr>
        <w:ind w:left="2880" w:hanging="360"/>
      </w:pPr>
      <w:rPr>
        <w:rFonts w:ascii="Symbol" w:hAnsi="Symbol"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22D56A3"/>
    <w:multiLevelType w:val="hybridMultilevel"/>
    <w:tmpl w:val="D81C4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E86A7A"/>
    <w:multiLevelType w:val="hybridMultilevel"/>
    <w:tmpl w:val="613CB6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E273EFC"/>
    <w:multiLevelType w:val="hybridMultilevel"/>
    <w:tmpl w:val="1F30E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CA8284C"/>
    <w:multiLevelType w:val="hybridMultilevel"/>
    <w:tmpl w:val="2B14F500"/>
    <w:lvl w:ilvl="0" w:tplc="8AEC0264">
      <w:numFmt w:val="bullet"/>
      <w:lvlText w:val="-"/>
      <w:lvlJc w:val="left"/>
      <w:pPr>
        <w:ind w:left="720" w:hanging="360"/>
      </w:pPr>
      <w:rPr>
        <w:rFonts w:ascii="Calibri" w:eastAsiaTheme="minorHAnsi" w:hAnsi="Calibri" w:cs="Calibri" w:hint="default"/>
        <w:i/>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BE8433F"/>
    <w:multiLevelType w:val="hybridMultilevel"/>
    <w:tmpl w:val="25A80D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6"/>
  </w:num>
  <w:num w:numId="6">
    <w:abstractNumId w:val="2"/>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orah Bennett">
    <w15:presenceInfo w15:providerId="AD" w15:userId="S-1-5-21-1825682991-1965895572-8191685-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309"/>
    <w:rsid w:val="00045CA8"/>
    <w:rsid w:val="00093082"/>
    <w:rsid w:val="001061C4"/>
    <w:rsid w:val="001731B1"/>
    <w:rsid w:val="00250F98"/>
    <w:rsid w:val="00276E7D"/>
    <w:rsid w:val="00277E94"/>
    <w:rsid w:val="002F2640"/>
    <w:rsid w:val="00365D3E"/>
    <w:rsid w:val="004032BA"/>
    <w:rsid w:val="004545A6"/>
    <w:rsid w:val="004558F8"/>
    <w:rsid w:val="00463023"/>
    <w:rsid w:val="005F23B3"/>
    <w:rsid w:val="0062469B"/>
    <w:rsid w:val="006A07E4"/>
    <w:rsid w:val="006E73B4"/>
    <w:rsid w:val="00746DE8"/>
    <w:rsid w:val="00760AC0"/>
    <w:rsid w:val="00775309"/>
    <w:rsid w:val="007A4364"/>
    <w:rsid w:val="007B703F"/>
    <w:rsid w:val="007E0016"/>
    <w:rsid w:val="007E5038"/>
    <w:rsid w:val="007F6C93"/>
    <w:rsid w:val="00823CB5"/>
    <w:rsid w:val="008D59A4"/>
    <w:rsid w:val="009178BA"/>
    <w:rsid w:val="00A1643C"/>
    <w:rsid w:val="00A2234B"/>
    <w:rsid w:val="00A54894"/>
    <w:rsid w:val="00AB76DC"/>
    <w:rsid w:val="00BB3B28"/>
    <w:rsid w:val="00C00B71"/>
    <w:rsid w:val="00C854F4"/>
    <w:rsid w:val="00D06005"/>
    <w:rsid w:val="00DA56E8"/>
    <w:rsid w:val="00DB5729"/>
    <w:rsid w:val="00DC3E86"/>
    <w:rsid w:val="00E63C41"/>
    <w:rsid w:val="00E746EB"/>
    <w:rsid w:val="00E940C3"/>
    <w:rsid w:val="00EA4A09"/>
    <w:rsid w:val="00EC708A"/>
    <w:rsid w:val="00F52822"/>
    <w:rsid w:val="00F82A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7FD4B"/>
  <w15:docId w15:val="{390280E6-8F0D-4A67-9E09-E7B6C754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3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309"/>
    <w:pPr>
      <w:ind w:left="720"/>
      <w:contextualSpacing/>
    </w:pPr>
  </w:style>
  <w:style w:type="paragraph" w:styleId="BalloonText">
    <w:name w:val="Balloon Text"/>
    <w:basedOn w:val="Normal"/>
    <w:link w:val="BalloonTextChar"/>
    <w:uiPriority w:val="99"/>
    <w:semiHidden/>
    <w:unhideWhenUsed/>
    <w:rsid w:val="00C854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54F4"/>
    <w:rPr>
      <w:rFonts w:ascii="Segoe UI" w:hAnsi="Segoe UI" w:cs="Segoe UI"/>
      <w:sz w:val="18"/>
      <w:szCs w:val="18"/>
    </w:rPr>
  </w:style>
  <w:style w:type="table" w:styleId="TableGrid">
    <w:name w:val="Table Grid"/>
    <w:basedOn w:val="TableNormal"/>
    <w:uiPriority w:val="39"/>
    <w:rsid w:val="005F2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0600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060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package" Target="embeddings/Microsoft_Word_Document.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8B9B3-4299-419F-B112-74CF68C54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Methodist Ladies' College</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Bennett</dc:creator>
  <cp:lastModifiedBy>Deborah Bennett</cp:lastModifiedBy>
  <cp:revision>2</cp:revision>
  <cp:lastPrinted>2018-05-14T23:19:00Z</cp:lastPrinted>
  <dcterms:created xsi:type="dcterms:W3CDTF">2018-06-28T05:30:00Z</dcterms:created>
  <dcterms:modified xsi:type="dcterms:W3CDTF">2018-06-28T05:30:00Z</dcterms:modified>
</cp:coreProperties>
</file>